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637680" w14:textId="4A56D23F" w:rsidR="00CA5B58" w:rsidRPr="00C3411E" w:rsidRDefault="00CA5B58" w:rsidP="000C2C9F">
      <w:pPr>
        <w:pStyle w:val="normal0"/>
        <w:spacing w:line="480" w:lineRule="auto"/>
      </w:pPr>
      <w:r w:rsidRPr="00C3411E">
        <w:rPr>
          <w:b/>
        </w:rPr>
        <w:t xml:space="preserve">Title:  </w:t>
      </w:r>
      <w:r w:rsidR="00BB38E8" w:rsidRPr="00C3411E">
        <w:t>Pandemic Winners</w:t>
      </w:r>
    </w:p>
    <w:p w14:paraId="7AC5E6EF" w14:textId="4257B691" w:rsidR="00CA5B58" w:rsidRPr="00C3411E" w:rsidRDefault="00BD149C" w:rsidP="000C2C9F">
      <w:pPr>
        <w:spacing w:line="480" w:lineRule="auto"/>
        <w:rPr>
          <w:vertAlign w:val="superscript"/>
        </w:rPr>
      </w:pPr>
      <w:r w:rsidRPr="00C3411E">
        <w:t>Robyn Schreiber</w:t>
      </w:r>
      <w:r w:rsidR="00C52CC8" w:rsidRPr="00C3411E">
        <w:t xml:space="preserve"> </w:t>
      </w:r>
      <w:r w:rsidR="00C52CC8" w:rsidRPr="00C3411E">
        <w:rPr>
          <w:vertAlign w:val="superscript"/>
        </w:rPr>
        <w:t>1</w:t>
      </w:r>
      <w:r w:rsidRPr="00C3411E">
        <w:t xml:space="preserve">, </w:t>
      </w:r>
      <w:r w:rsidR="006048D3" w:rsidRPr="00C3411E">
        <w:t xml:space="preserve">Karissa Whiting </w:t>
      </w:r>
      <w:r w:rsidR="006048D3" w:rsidRPr="00C3411E">
        <w:rPr>
          <w:vertAlign w:val="superscript"/>
        </w:rPr>
        <w:t>1</w:t>
      </w:r>
      <w:r w:rsidR="006048D3" w:rsidRPr="00C3411E">
        <w:t xml:space="preserve">, </w:t>
      </w:r>
      <w:r w:rsidR="001E62F9" w:rsidRPr="00C3411E">
        <w:t xml:space="preserve">Rachel Bell </w:t>
      </w:r>
      <w:r w:rsidR="001E62F9" w:rsidRPr="00C3411E">
        <w:rPr>
          <w:vertAlign w:val="superscript"/>
        </w:rPr>
        <w:t>1</w:t>
      </w:r>
      <w:r w:rsidR="001E62F9" w:rsidRPr="00C3411E">
        <w:t xml:space="preserve">, </w:t>
      </w:r>
      <w:r w:rsidR="00CA5B58" w:rsidRPr="00C3411E">
        <w:t>Catherine Machalaba</w:t>
      </w:r>
      <w:r w:rsidR="00C52CC8" w:rsidRPr="00C3411E">
        <w:t xml:space="preserve"> </w:t>
      </w:r>
      <w:r w:rsidR="00C52CC8" w:rsidRPr="00C3411E">
        <w:rPr>
          <w:vertAlign w:val="superscript"/>
        </w:rPr>
        <w:t>1</w:t>
      </w:r>
      <w:r w:rsidRPr="00C3411E">
        <w:t xml:space="preserve">, &amp; </w:t>
      </w:r>
      <w:r w:rsidR="00C52CC8" w:rsidRPr="00C3411E">
        <w:t xml:space="preserve">Andrew G. Huff </w:t>
      </w:r>
      <w:r w:rsidR="00C52CC8" w:rsidRPr="00C3411E">
        <w:rPr>
          <w:vertAlign w:val="superscript"/>
        </w:rPr>
        <w:t>1</w:t>
      </w:r>
    </w:p>
    <w:p w14:paraId="1AD0249C" w14:textId="77777777" w:rsidR="00C52CC8" w:rsidRPr="00C3411E" w:rsidRDefault="00C52CC8" w:rsidP="000C2C9F">
      <w:pPr>
        <w:spacing w:line="480" w:lineRule="auto"/>
      </w:pPr>
    </w:p>
    <w:p w14:paraId="65377635" w14:textId="77777777" w:rsidR="00C52CC8" w:rsidRPr="00C3411E" w:rsidRDefault="00C52CC8" w:rsidP="000C2C9F">
      <w:pPr>
        <w:spacing w:line="480" w:lineRule="auto"/>
      </w:pPr>
    </w:p>
    <w:p w14:paraId="1BBECBCA" w14:textId="7FCC9CBD" w:rsidR="00C52CC8" w:rsidRPr="00191036" w:rsidRDefault="00C52CC8" w:rsidP="000C2C9F">
      <w:pPr>
        <w:spacing w:line="480" w:lineRule="auto"/>
        <w:rPr>
          <w:b/>
        </w:rPr>
      </w:pPr>
      <w:r w:rsidRPr="00191036">
        <w:rPr>
          <w:b/>
        </w:rPr>
        <w:t>Affiliations</w:t>
      </w:r>
    </w:p>
    <w:p w14:paraId="464D3069" w14:textId="3BD29781" w:rsidR="00C52CC8" w:rsidRPr="00C3411E" w:rsidRDefault="00C52CC8" w:rsidP="000C2C9F">
      <w:pPr>
        <w:spacing w:line="480" w:lineRule="auto"/>
      </w:pPr>
      <w:r w:rsidRPr="00C3411E">
        <w:rPr>
          <w:vertAlign w:val="superscript"/>
        </w:rPr>
        <w:t xml:space="preserve">1 </w:t>
      </w:r>
      <w:r w:rsidRPr="00C3411E">
        <w:t>EcoHealth Alliance, 460 W 34</w:t>
      </w:r>
      <w:r w:rsidRPr="00C3411E">
        <w:rPr>
          <w:vertAlign w:val="superscript"/>
        </w:rPr>
        <w:t>th</w:t>
      </w:r>
      <w:r w:rsidRPr="00C3411E">
        <w:t>, 17</w:t>
      </w:r>
      <w:r w:rsidRPr="00C3411E">
        <w:rPr>
          <w:vertAlign w:val="superscript"/>
        </w:rPr>
        <w:t>th</w:t>
      </w:r>
      <w:r w:rsidRPr="00C3411E">
        <w:t xml:space="preserve"> Floor, New York, New York 10001</w:t>
      </w:r>
    </w:p>
    <w:p w14:paraId="739F8C17" w14:textId="77777777" w:rsidR="00C52CC8" w:rsidRPr="00C3411E" w:rsidRDefault="00C52CC8" w:rsidP="000C2C9F">
      <w:pPr>
        <w:spacing w:line="480" w:lineRule="auto"/>
        <w:rPr>
          <w:vertAlign w:val="superscript"/>
        </w:rPr>
      </w:pPr>
    </w:p>
    <w:p w14:paraId="1539683F" w14:textId="77777777" w:rsidR="00CA5B58" w:rsidRPr="00C3411E" w:rsidRDefault="00CA5B58" w:rsidP="000C2C9F">
      <w:pPr>
        <w:spacing w:line="480" w:lineRule="auto"/>
      </w:pPr>
    </w:p>
    <w:p w14:paraId="5660F175" w14:textId="77777777" w:rsidR="00CA5B58" w:rsidRPr="00C3411E" w:rsidRDefault="00CA5B58" w:rsidP="000C2C9F">
      <w:pPr>
        <w:spacing w:line="480" w:lineRule="auto"/>
      </w:pPr>
    </w:p>
    <w:p w14:paraId="601BF4A9" w14:textId="77777777" w:rsidR="00CA5B58" w:rsidRPr="00C3411E" w:rsidRDefault="00CA5B58" w:rsidP="000C2C9F">
      <w:pPr>
        <w:spacing w:line="480" w:lineRule="auto"/>
        <w:jc w:val="both"/>
      </w:pPr>
    </w:p>
    <w:p w14:paraId="2B85EB76" w14:textId="77777777" w:rsidR="005376C1" w:rsidRPr="00C3411E" w:rsidRDefault="005376C1" w:rsidP="000C2C9F">
      <w:pPr>
        <w:pStyle w:val="normal0"/>
        <w:spacing w:line="480" w:lineRule="auto"/>
      </w:pPr>
    </w:p>
    <w:p w14:paraId="4BA6CF34" w14:textId="77777777" w:rsidR="00CA5B58" w:rsidRPr="00C3411E" w:rsidRDefault="00CA5B58" w:rsidP="000C2C9F">
      <w:pPr>
        <w:pStyle w:val="normal0"/>
        <w:spacing w:line="480" w:lineRule="auto"/>
      </w:pPr>
    </w:p>
    <w:p w14:paraId="5967E6B7" w14:textId="77777777" w:rsidR="00CA5B58" w:rsidRPr="00C3411E" w:rsidRDefault="00CA5B58" w:rsidP="000C2C9F">
      <w:pPr>
        <w:spacing w:line="480" w:lineRule="auto"/>
      </w:pPr>
      <w:r w:rsidRPr="00C3411E">
        <w:br w:type="page"/>
      </w:r>
    </w:p>
    <w:p w14:paraId="279CEB90" w14:textId="71B16D42" w:rsidR="005376C1" w:rsidRPr="00C3411E" w:rsidRDefault="00027EDF" w:rsidP="000C2C9F">
      <w:pPr>
        <w:pStyle w:val="normal0"/>
        <w:spacing w:line="480" w:lineRule="auto"/>
      </w:pPr>
      <w:r w:rsidRPr="00C3411E">
        <w:rPr>
          <w:b/>
        </w:rPr>
        <w:lastRenderedPageBreak/>
        <w:t>INTRODUCTION</w:t>
      </w:r>
    </w:p>
    <w:p w14:paraId="6ED84F6E" w14:textId="377C5F12" w:rsidR="00620F32" w:rsidRPr="00C3411E" w:rsidRDefault="00BB38E8" w:rsidP="000C2C9F">
      <w:pPr>
        <w:pStyle w:val="normal0"/>
        <w:spacing w:line="480" w:lineRule="auto"/>
        <w:ind w:firstLine="720"/>
        <w:rPr>
          <w:ins w:id="0" w:author="Andrew Huff" w:date="2015-11-24T10:08:00Z"/>
        </w:rPr>
      </w:pPr>
      <w:r w:rsidRPr="00C3411E">
        <w:t>The economic impacts of epidemic</w:t>
      </w:r>
      <w:r w:rsidR="00FC6687" w:rsidRPr="00C3411E">
        <w:t>s</w:t>
      </w:r>
      <w:r w:rsidRPr="00C3411E">
        <w:t xml:space="preserve"> can be detrimental to the global economy. Workforce losses, reduced tourism and trade, and increased health care and preparedness expenditures can have severe and </w:t>
      </w:r>
      <w:r w:rsidR="00FC6687" w:rsidRPr="00C3411E">
        <w:t>long-term</w:t>
      </w:r>
      <w:r w:rsidRPr="00C3411E">
        <w:t xml:space="preserve"> effects on economies</w:t>
      </w:r>
      <w:r w:rsidRPr="00C3411E">
        <w:rPr>
          <w:vertAlign w:val="superscript"/>
        </w:rPr>
        <w:footnoteReference w:id="1"/>
      </w:r>
      <w:r w:rsidRPr="00C3411E">
        <w:t xml:space="preserve">.  The World Bank (2014) </w:t>
      </w:r>
      <w:ins w:id="1" w:author="Karissa Whiting" w:date="2015-12-02T11:15:00Z">
        <w:r w:rsidR="00090316" w:rsidRPr="00C3411E">
          <w:t xml:space="preserve">estimated </w:t>
        </w:r>
      </w:ins>
      <w:r w:rsidR="00C91510" w:rsidRPr="00C3411E">
        <w:t xml:space="preserve">that </w:t>
      </w:r>
      <w:r w:rsidRPr="00C3411E">
        <w:t xml:space="preserve">the short-term </w:t>
      </w:r>
      <w:r w:rsidR="00C91510" w:rsidRPr="00C3411E">
        <w:t xml:space="preserve">economic </w:t>
      </w:r>
      <w:r w:rsidRPr="00C3411E">
        <w:t>impact of the</w:t>
      </w:r>
      <w:r w:rsidR="00262791" w:rsidRPr="00C3411E">
        <w:t xml:space="preserve"> 2013 - </w:t>
      </w:r>
      <w:r w:rsidRPr="00C3411E">
        <w:t xml:space="preserve">2014 Ebola </w:t>
      </w:r>
      <w:r w:rsidR="00262791" w:rsidRPr="00C3411E">
        <w:t xml:space="preserve">epidemic </w:t>
      </w:r>
      <w:r w:rsidRPr="00C3411E">
        <w:t>in Liberia, Sierra Leone</w:t>
      </w:r>
      <w:r w:rsidR="00262791" w:rsidRPr="00C3411E">
        <w:t>,</w:t>
      </w:r>
      <w:r w:rsidRPr="00C3411E">
        <w:t xml:space="preserve"> and Guinea </w:t>
      </w:r>
      <w:ins w:id="2" w:author="Karissa Whiting" w:date="2015-12-02T11:48:00Z">
        <w:r w:rsidR="003F36DA" w:rsidRPr="00C3411E">
          <w:t>would be</w:t>
        </w:r>
      </w:ins>
      <w:r w:rsidRPr="00C3411E">
        <w:t xml:space="preserve"> between $</w:t>
      </w:r>
      <w:r w:rsidR="00262791" w:rsidRPr="00C3411E">
        <w:t xml:space="preserve">2.2 and $7.4 billion, </w:t>
      </w:r>
      <w:r w:rsidRPr="00C3411E">
        <w:t xml:space="preserve">with </w:t>
      </w:r>
      <w:r w:rsidR="00262791" w:rsidRPr="00C3411E">
        <w:t>even greater</w:t>
      </w:r>
      <w:r w:rsidRPr="00C3411E">
        <w:t xml:space="preserve"> long-term</w:t>
      </w:r>
      <w:r w:rsidR="00262791" w:rsidRPr="00C3411E">
        <w:t xml:space="preserve"> losses</w:t>
      </w:r>
      <w:ins w:id="3" w:author="Karissa Whiting" w:date="2015-12-02T11:48:00Z">
        <w:r w:rsidR="003F36DA" w:rsidRPr="00C3411E">
          <w:t xml:space="preserve"> projected</w:t>
        </w:r>
      </w:ins>
      <w:r w:rsidRPr="00C3411E">
        <w:t xml:space="preserve">. </w:t>
      </w:r>
      <w:del w:id="4" w:author="Karissa Whiting" w:date="2015-12-02T11:21:00Z">
        <w:r w:rsidR="00262791" w:rsidRPr="00C3411E" w:rsidDel="00FC4AD5">
          <w:delText xml:space="preserve">In comparison, </w:delText>
        </w:r>
        <w:r w:rsidRPr="00C3411E" w:rsidDel="00FC4AD5">
          <w:delText>severe pandemics</w:delText>
        </w:r>
      </w:del>
      <w:ins w:id="5" w:author="Karissa Whiting" w:date="2015-12-02T11:21:00Z">
        <w:r w:rsidR="00FC4AD5" w:rsidRPr="00C3411E">
          <w:t xml:space="preserve">These costs are </w:t>
        </w:r>
      </w:ins>
      <w:ins w:id="6" w:author="Karissa Whiting" w:date="2015-12-02T11:23:00Z">
        <w:r w:rsidR="00FC4AD5" w:rsidRPr="00C3411E">
          <w:t>compounded</w:t>
        </w:r>
      </w:ins>
      <w:ins w:id="7" w:author="Karissa Whiting" w:date="2015-12-02T11:21:00Z">
        <w:r w:rsidR="00FC4AD5" w:rsidRPr="00C3411E">
          <w:t xml:space="preserve"> </w:t>
        </w:r>
      </w:ins>
      <w:ins w:id="8" w:author="Karissa Whiting" w:date="2015-12-02T11:22:00Z">
        <w:r w:rsidR="00FC4AD5" w:rsidRPr="00C3411E">
          <w:t xml:space="preserve">if </w:t>
        </w:r>
      </w:ins>
      <w:ins w:id="9" w:author="Karissa Whiting" w:date="2015-12-02T11:21:00Z">
        <w:r w:rsidR="00FC4AD5" w:rsidRPr="00C3411E">
          <w:t>a di</w:t>
        </w:r>
        <w:r w:rsidR="00913DB4">
          <w:t xml:space="preserve">sease reaches a pandemic level, and the </w:t>
        </w:r>
        <w:r w:rsidR="00FC4AD5" w:rsidRPr="00C3411E">
          <w:t xml:space="preserve">World Bank </w:t>
        </w:r>
      </w:ins>
      <w:ins w:id="10" w:author="Karissa Whiting" w:date="2015-12-02T11:22:00Z">
        <w:r w:rsidR="00FC4AD5" w:rsidRPr="00C3411E">
          <w:t>estimated a severe pandemic flu could</w:t>
        </w:r>
      </w:ins>
      <w:r w:rsidRPr="00C3411E">
        <w:t xml:space="preserve"> </w:t>
      </w:r>
      <w:ins w:id="11" w:author="Karissa Whiting" w:date="2015-12-02T11:42:00Z">
        <w:r w:rsidR="00A9003B" w:rsidRPr="00C3411E">
          <w:t>cost</w:t>
        </w:r>
      </w:ins>
      <w:del w:id="12" w:author="Karissa Whiting" w:date="2015-12-02T11:21:00Z">
        <w:r w:rsidRPr="00C3411E" w:rsidDel="00FC4AD5">
          <w:delText>with projected costs of over $100 billion in-country losses</w:delText>
        </w:r>
      </w:del>
      <w:del w:id="13" w:author="Karissa Whiting" w:date="2015-12-01T09:45:00Z">
        <w:r w:rsidRPr="00C3411E" w:rsidDel="00D7576E">
          <w:rPr>
            <w:vertAlign w:val="superscript"/>
          </w:rPr>
          <w:footnoteReference w:id="2"/>
        </w:r>
        <w:r w:rsidRPr="00C3411E" w:rsidDel="00D7576E">
          <w:delText xml:space="preserve"> </w:delText>
        </w:r>
      </w:del>
      <w:del w:id="16" w:author="Karissa Whiting" w:date="2015-12-02T11:21:00Z">
        <w:r w:rsidRPr="00C3411E" w:rsidDel="00FC4AD5">
          <w:delText>and up to</w:delText>
        </w:r>
      </w:del>
      <w:r w:rsidRPr="00C3411E">
        <w:t xml:space="preserve"> </w:t>
      </w:r>
      <w:ins w:id="17" w:author="Karissa Whiting" w:date="2015-12-03T13:42:00Z">
        <w:r w:rsidR="00913DB4">
          <w:t xml:space="preserve">as much as </w:t>
        </w:r>
      </w:ins>
      <w:r w:rsidRPr="00C3411E">
        <w:t>$3 trillion globally</w:t>
      </w:r>
      <w:ins w:id="18" w:author="Karissa Whiting" w:date="2015-12-01T09:45:00Z">
        <w:r w:rsidR="00D7576E" w:rsidRPr="00C3411E">
          <w:rPr>
            <w:vertAlign w:val="superscript"/>
          </w:rPr>
          <w:footnoteReference w:id="3"/>
        </w:r>
        <w:r w:rsidR="00D7576E" w:rsidRPr="00C3411E">
          <w:t xml:space="preserve"> </w:t>
        </w:r>
      </w:ins>
      <w:ins w:id="21" w:author="Karissa Whiting" w:date="2015-12-02T11:43:00Z">
        <w:r w:rsidR="00A9003B" w:rsidRPr="00C3411E">
          <w:rPr>
            <w:rStyle w:val="FootnoteReference"/>
          </w:rPr>
          <w:footnoteReference w:id="4"/>
        </w:r>
      </w:ins>
      <w:r w:rsidRPr="00C3411E">
        <w:t xml:space="preserve">. </w:t>
      </w:r>
      <w:ins w:id="25" w:author="Karissa Whiting" w:date="2015-12-02T11:42:00Z">
        <w:r w:rsidR="00A9003B" w:rsidRPr="00C3411E">
          <w:t>In the U.S.,</w:t>
        </w:r>
      </w:ins>
      <w:r w:rsidR="001639FB" w:rsidRPr="00C3411E">
        <w:t xml:space="preserve"> </w:t>
      </w:r>
      <w:r w:rsidRPr="00C3411E">
        <w:t>a</w:t>
      </w:r>
      <w:r w:rsidR="001639FB" w:rsidRPr="00C3411E">
        <w:t xml:space="preserve">n </w:t>
      </w:r>
      <w:r w:rsidR="00D64233" w:rsidRPr="00C3411E">
        <w:t>H5N1 pandemic could cost</w:t>
      </w:r>
      <w:r w:rsidRPr="00C3411E">
        <w:t xml:space="preserve"> the </w:t>
      </w:r>
      <w:r w:rsidR="001639FB" w:rsidRPr="00C3411E">
        <w:t>United States</w:t>
      </w:r>
      <w:r w:rsidR="00D64233" w:rsidRPr="00C3411E">
        <w:t xml:space="preserve"> an estimated $165.5 billion in healthcare and medical costs, with much of the</w:t>
      </w:r>
      <w:r w:rsidRPr="00C3411E">
        <w:t xml:space="preserve"> burden falling on </w:t>
      </w:r>
      <w:r w:rsidR="000161FF" w:rsidRPr="00C3411E">
        <w:t xml:space="preserve">private </w:t>
      </w:r>
      <w:r w:rsidRPr="00C3411E">
        <w:t>hospitals</w:t>
      </w:r>
      <w:r w:rsidRPr="00C3411E">
        <w:rPr>
          <w:vertAlign w:val="superscript"/>
        </w:rPr>
        <w:footnoteReference w:id="5"/>
      </w:r>
      <w:r w:rsidR="00312021" w:rsidRPr="00C3411E">
        <w:t xml:space="preserve">. </w:t>
      </w:r>
      <w:r w:rsidRPr="00C3411E">
        <w:t xml:space="preserve">While many industries suffer severe revenue and investment losses, some industries see increases in profits during </w:t>
      </w:r>
      <w:ins w:id="26" w:author="Karissa Whiting" w:date="2015-12-03T13:38:00Z">
        <w:r w:rsidR="00913DB4">
          <w:t>times of disease outbreak or epidemic</w:t>
        </w:r>
      </w:ins>
      <w:r w:rsidRPr="00C3411E">
        <w:t xml:space="preserve"> due to an increased demand for medical products and services</w:t>
      </w:r>
      <w:r w:rsidR="00A030E2" w:rsidRPr="00C3411E">
        <w:rPr>
          <w:vertAlign w:val="superscript"/>
        </w:rPr>
        <w:footnoteReference w:id="6"/>
      </w:r>
      <w:r w:rsidRPr="00C3411E">
        <w:t>. Although economic losses</w:t>
      </w:r>
      <w:r w:rsidR="00352056" w:rsidRPr="00C3411E">
        <w:t xml:space="preserve"> from epidemics </w:t>
      </w:r>
      <w:r w:rsidRPr="00C3411E">
        <w:t xml:space="preserve">are widely studied, there is little research on the converse financial effects of </w:t>
      </w:r>
      <w:ins w:id="27" w:author="Karissa Whiting" w:date="2015-12-03T13:39:00Z">
        <w:r w:rsidR="00913DB4">
          <w:t>disease outbreaks</w:t>
        </w:r>
      </w:ins>
      <w:del w:id="28" w:author="Karissa Whiting" w:date="2015-12-03T13:39:00Z">
        <w:r w:rsidRPr="00C3411E" w:rsidDel="00913DB4">
          <w:delText>pandemics</w:delText>
        </w:r>
      </w:del>
      <w:r w:rsidRPr="00C3411E">
        <w:rPr>
          <w:vertAlign w:val="superscript"/>
        </w:rPr>
        <w:footnoteReference w:id="7"/>
      </w:r>
      <w:r w:rsidRPr="00C3411E">
        <w:t>. This study investigates</w:t>
      </w:r>
      <w:r w:rsidR="000161FF" w:rsidRPr="00C3411E">
        <w:t xml:space="preserve"> and explores</w:t>
      </w:r>
      <w:r w:rsidRPr="00C3411E">
        <w:t xml:space="preserve"> </w:t>
      </w:r>
      <w:r w:rsidR="00352056" w:rsidRPr="00C3411E">
        <w:t xml:space="preserve">potential profiteers </w:t>
      </w:r>
      <w:r w:rsidRPr="00C3411E">
        <w:t xml:space="preserve">from </w:t>
      </w:r>
      <w:r w:rsidR="00352056" w:rsidRPr="00C3411E">
        <w:t>infectious disease</w:t>
      </w:r>
      <w:r w:rsidRPr="00C3411E">
        <w:t xml:space="preserve"> event</w:t>
      </w:r>
      <w:r w:rsidR="00352056" w:rsidRPr="00C3411E">
        <w:t>s</w:t>
      </w:r>
      <w:r w:rsidRPr="00C3411E">
        <w:t>.</w:t>
      </w:r>
    </w:p>
    <w:p w14:paraId="658AF0F6" w14:textId="372E1DB7" w:rsidR="005376C1" w:rsidRPr="00C3411E" w:rsidRDefault="00620F32" w:rsidP="000C2C9F">
      <w:pPr>
        <w:pStyle w:val="normal0"/>
        <w:spacing w:line="480" w:lineRule="auto"/>
        <w:rPr>
          <w:highlight w:val="cyan"/>
        </w:rPr>
      </w:pPr>
      <w:ins w:id="29" w:author="Andrew Huff" w:date="2015-11-24T10:08:00Z">
        <w:r w:rsidRPr="00C3411E">
          <w:rPr>
            <w:b/>
          </w:rPr>
          <w:t>Specialized Equipment</w:t>
        </w:r>
      </w:ins>
    </w:p>
    <w:p w14:paraId="21877237" w14:textId="101426FD" w:rsidR="005376C1" w:rsidRPr="00C3411E" w:rsidRDefault="00BB38E8" w:rsidP="000C2C9F">
      <w:pPr>
        <w:pStyle w:val="normal0"/>
        <w:spacing w:line="480" w:lineRule="auto"/>
        <w:ind w:firstLine="720"/>
      </w:pPr>
      <w:r w:rsidRPr="00C3411E">
        <w:t xml:space="preserve">During </w:t>
      </w:r>
      <w:r w:rsidR="00EE70C7" w:rsidRPr="00C3411E">
        <w:t>an</w:t>
      </w:r>
      <w:r w:rsidRPr="00C3411E">
        <w:t xml:space="preserve"> </w:t>
      </w:r>
      <w:r w:rsidR="00EE70C7" w:rsidRPr="00C3411E">
        <w:t>epidemic or outbreak</w:t>
      </w:r>
      <w:r w:rsidRPr="00C3411E">
        <w:t xml:space="preserve"> the demand for personal protective equipment (PPE) grows rapidly in affected countries. </w:t>
      </w:r>
      <w:r w:rsidR="0075768C" w:rsidRPr="00C3411E">
        <w:t>Typically, companies that employ health care workers that are in close c</w:t>
      </w:r>
      <w:r w:rsidR="0075768C" w:rsidRPr="002773D1">
        <w:t>ontact with infected individuals purchase PPE most often. However,</w:t>
      </w:r>
      <w:r w:rsidRPr="002773D1">
        <w:t xml:space="preserve"> </w:t>
      </w:r>
      <w:r w:rsidR="0075768C" w:rsidRPr="00191036">
        <w:t>during the</w:t>
      </w:r>
      <w:ins w:id="30" w:author="Karissa Whiting" w:date="2015-11-24T12:53:00Z">
        <w:r w:rsidR="00552B62" w:rsidRPr="00545CA9">
          <w:t xml:space="preserve"> 2003</w:t>
        </w:r>
      </w:ins>
      <w:r w:rsidRPr="00F80115">
        <w:t xml:space="preserve"> </w:t>
      </w:r>
      <w:r w:rsidR="0075768C" w:rsidRPr="00F80115">
        <w:t>S</w:t>
      </w:r>
      <w:ins w:id="31" w:author="Karissa" w:date="2015-12-01T08:23:00Z">
        <w:r w:rsidR="001C135B" w:rsidRPr="00F80115">
          <w:t xml:space="preserve">evere </w:t>
        </w:r>
      </w:ins>
      <w:r w:rsidR="0075768C" w:rsidRPr="00F80115">
        <w:t>A</w:t>
      </w:r>
      <w:ins w:id="32" w:author="Karissa" w:date="2015-12-01T08:23:00Z">
        <w:r w:rsidR="001C135B" w:rsidRPr="00F80115">
          <w:t xml:space="preserve">cute </w:t>
        </w:r>
      </w:ins>
      <w:r w:rsidR="0075768C" w:rsidRPr="00AC7B93">
        <w:t>R</w:t>
      </w:r>
      <w:ins w:id="33" w:author="Karissa" w:date="2015-12-01T08:23:00Z">
        <w:r w:rsidR="001C135B" w:rsidRPr="00AC7B93">
          <w:t xml:space="preserve">espiratory </w:t>
        </w:r>
      </w:ins>
      <w:r w:rsidR="0075768C" w:rsidRPr="00AC7B93">
        <w:t>S</w:t>
      </w:r>
      <w:ins w:id="34" w:author="Karissa" w:date="2015-12-01T08:23:00Z">
        <w:r w:rsidR="001C135B" w:rsidRPr="00D30E06">
          <w:t>yndrome (SARS)</w:t>
        </w:r>
      </w:ins>
      <w:r w:rsidR="0075768C" w:rsidRPr="002B7ED6">
        <w:t xml:space="preserve"> outbreak a high level</w:t>
      </w:r>
      <w:r w:rsidRPr="00A65F60">
        <w:t xml:space="preserve"> of public concern over </w:t>
      </w:r>
      <w:r w:rsidR="0075768C" w:rsidRPr="00C3411E">
        <w:t>sustained disease transmission</w:t>
      </w:r>
      <w:r w:rsidRPr="00C3411E">
        <w:t xml:space="preserve"> </w:t>
      </w:r>
      <w:r w:rsidR="0075768C" w:rsidRPr="00C3411E">
        <w:t xml:space="preserve">created greater than expected </w:t>
      </w:r>
      <w:r w:rsidRPr="00C3411E">
        <w:t xml:space="preserve">demand for PPE </w:t>
      </w:r>
      <w:del w:id="35" w:author="Karissa Whiting" w:date="2015-12-02T12:03:00Z">
        <w:r w:rsidR="0075768C" w:rsidRPr="00C3411E" w:rsidDel="00164676">
          <w:delText>due to individual purchases</w:delText>
        </w:r>
      </w:del>
      <w:ins w:id="36" w:author="Karissa Whiting" w:date="2015-12-02T12:03:00Z">
        <w:r w:rsidR="00164676" w:rsidRPr="00C3411E">
          <w:t>among the general public</w:t>
        </w:r>
      </w:ins>
      <w:r w:rsidRPr="00C3411E">
        <w:rPr>
          <w:vertAlign w:val="superscript"/>
        </w:rPr>
        <w:footnoteReference w:id="8"/>
      </w:r>
      <w:r w:rsidRPr="00C3411E">
        <w:t xml:space="preserve">. This increased demand </w:t>
      </w:r>
      <w:ins w:id="37" w:author="Andrew Huff" w:date="2015-11-24T09:44:00Z">
        <w:r w:rsidR="00611CA3" w:rsidRPr="00C3411E">
          <w:t xml:space="preserve">during outbreaks </w:t>
        </w:r>
      </w:ins>
      <w:del w:id="38" w:author="Karissa Whiting" w:date="2015-12-02T12:04:00Z">
        <w:r w:rsidR="00383BAF" w:rsidRPr="00C3411E" w:rsidDel="00164676">
          <w:delText>increases</w:delText>
        </w:r>
        <w:r w:rsidRPr="00C3411E" w:rsidDel="00164676">
          <w:delText xml:space="preserve"> costs to</w:delText>
        </w:r>
      </w:del>
      <w:ins w:id="39" w:author="Karissa Whiting" w:date="2015-12-02T12:04:00Z">
        <w:r w:rsidR="00164676" w:rsidRPr="00C3411E">
          <w:t>among</w:t>
        </w:r>
      </w:ins>
      <w:r w:rsidRPr="00C3411E">
        <w:t xml:space="preserve"> </w:t>
      </w:r>
      <w:r w:rsidR="00383BAF" w:rsidRPr="00C3411E">
        <w:t>government agencies</w:t>
      </w:r>
      <w:ins w:id="40" w:author="Karissa Whiting" w:date="2015-12-02T12:04:00Z">
        <w:r w:rsidR="00164676" w:rsidRPr="00C3411E">
          <w:t xml:space="preserve">, </w:t>
        </w:r>
      </w:ins>
      <w:r w:rsidRPr="00C3411E">
        <w:t>hospitals</w:t>
      </w:r>
      <w:ins w:id="41" w:author="Karissa Whiting" w:date="2015-12-02T12:04:00Z">
        <w:r w:rsidR="00164676" w:rsidRPr="00C3411E">
          <w:t>, and the general public</w:t>
        </w:r>
      </w:ins>
      <w:r w:rsidRPr="00C3411E">
        <w:t xml:space="preserve"> may benefit the industries</w:t>
      </w:r>
      <w:ins w:id="42" w:author="Karissa Whiting" w:date="2015-12-02T12:05:00Z">
        <w:r w:rsidR="008C6327" w:rsidRPr="00C3411E">
          <w:t xml:space="preserve"> manufacturing and</w:t>
        </w:r>
      </w:ins>
      <w:r w:rsidRPr="00C3411E">
        <w:t xml:space="preserve"> </w:t>
      </w:r>
      <w:r w:rsidR="00383BAF" w:rsidRPr="00C3411E">
        <w:t>supplying</w:t>
      </w:r>
      <w:r w:rsidRPr="00C3411E">
        <w:t xml:space="preserve"> </w:t>
      </w:r>
      <w:ins w:id="43" w:author="Karissa Whiting" w:date="2015-12-02T12:05:00Z">
        <w:r w:rsidR="008C6327" w:rsidRPr="00C3411E">
          <w:t xml:space="preserve">protective </w:t>
        </w:r>
      </w:ins>
      <w:r w:rsidRPr="00C3411E">
        <w:t>equipment.</w:t>
      </w:r>
      <w:ins w:id="44" w:author="Karissa Whiting" w:date="2015-11-24T16:03:00Z">
        <w:r w:rsidR="0083240A" w:rsidRPr="00C3411E">
          <w:rPr>
            <w:rStyle w:val="FootnoteReference"/>
          </w:rPr>
          <w:footnoteReference w:id="9"/>
        </w:r>
      </w:ins>
      <w:ins w:id="46" w:author="Karissa Whiting" w:date="2015-11-24T16:28:00Z">
        <w:r w:rsidR="00D70E5C" w:rsidRPr="00C3411E">
          <w:rPr>
            <w:vertAlign w:val="superscript"/>
          </w:rPr>
          <w:t xml:space="preserve"> </w:t>
        </w:r>
        <w:r w:rsidR="00D70E5C" w:rsidRPr="00C3411E">
          <w:rPr>
            <w:vertAlign w:val="superscript"/>
          </w:rPr>
          <w:footnoteReference w:id="10"/>
        </w:r>
        <w:r w:rsidR="00D70E5C" w:rsidRPr="00C3411E">
          <w:t>.</w:t>
        </w:r>
      </w:ins>
    </w:p>
    <w:p w14:paraId="6E5E6509" w14:textId="70287BA5" w:rsidR="005376C1" w:rsidRPr="00C3411E" w:rsidRDefault="00BB38E8" w:rsidP="00EC0CD5">
      <w:pPr>
        <w:pStyle w:val="normal0"/>
        <w:spacing w:line="480" w:lineRule="auto"/>
        <w:ind w:firstLine="720"/>
      </w:pPr>
      <w:r w:rsidRPr="00C3411E">
        <w:t xml:space="preserve">In 2014, PPE suppliers saw an initial uptick in demand for their products when the West African Ebola outbreak began receiving </w:t>
      </w:r>
      <w:ins w:id="49" w:author="Karissa Whiting" w:date="2015-11-24T12:44:00Z">
        <w:r w:rsidR="00EB35F9" w:rsidRPr="00C3411E">
          <w:t>intensified m</w:t>
        </w:r>
      </w:ins>
      <w:del w:id="50" w:author="Karissa Whiting" w:date="2015-11-24T12:44:00Z">
        <w:r w:rsidRPr="00C3411E" w:rsidDel="00EB35F9">
          <w:delText>heavier m</w:delText>
        </w:r>
      </w:del>
      <w:r w:rsidRPr="00C3411E">
        <w:t xml:space="preserve">edia coverage. After news spread of the first Ebola infected patient </w:t>
      </w:r>
      <w:ins w:id="51" w:author="Karissa" w:date="2015-11-29T22:29:00Z">
        <w:r w:rsidR="0056518D" w:rsidRPr="00C3411E">
          <w:t xml:space="preserve">in the U.S., </w:t>
        </w:r>
      </w:ins>
      <w:del w:id="52" w:author="Karissa" w:date="2015-11-29T22:29:00Z">
        <w:r w:rsidRPr="00C3411E" w:rsidDel="0056518D">
          <w:delText>in Texas these companies saw a dramatic demand surge.</w:delText>
        </w:r>
      </w:del>
      <w:r w:rsidRPr="00C3411E">
        <w:t xml:space="preserve"> Medline Industries, one of the largest PPE suppliers in the U.S., reported a 40% increase in domestic demand for facial-protection products and a 50% increase in demand for isolation gowns</w:t>
      </w:r>
      <w:del w:id="53" w:author="Karissa" w:date="2015-11-29T22:30:00Z">
        <w:r w:rsidRPr="00C3411E" w:rsidDel="0056518D">
          <w:delText xml:space="preserve"> after Ebola reached the U.S</w:delText>
        </w:r>
      </w:del>
      <w:r w:rsidRPr="00C3411E">
        <w:t>.</w:t>
      </w:r>
      <w:r w:rsidRPr="00C3411E">
        <w:rPr>
          <w:vertAlign w:val="superscript"/>
        </w:rPr>
        <w:footnoteReference w:id="11"/>
      </w:r>
      <w:r w:rsidRPr="00C3411E">
        <w:t xml:space="preserve"> </w:t>
      </w:r>
      <w:ins w:id="54" w:author="Karissa" w:date="2015-11-29T22:48:00Z">
        <w:r w:rsidR="00A1640A" w:rsidRPr="00C3411E">
          <w:t xml:space="preserve">Medline increased production of </w:t>
        </w:r>
      </w:ins>
      <w:ins w:id="55" w:author="Karissa" w:date="2015-11-29T22:52:00Z">
        <w:r w:rsidR="00A1640A" w:rsidRPr="00C3411E">
          <w:t xml:space="preserve">these items </w:t>
        </w:r>
        <w:del w:id="56" w:author="Karissa Whiting" w:date="2015-12-02T12:06:00Z">
          <w:r w:rsidR="00A1640A" w:rsidRPr="00C3411E" w:rsidDel="008C6327">
            <w:delText xml:space="preserve">and </w:delText>
          </w:r>
        </w:del>
      </w:ins>
      <w:ins w:id="57" w:author="Karissa Whiting" w:date="2015-12-02T12:07:00Z">
        <w:r w:rsidR="008C6327" w:rsidRPr="00C3411E">
          <w:t>and packaged them in</w:t>
        </w:r>
      </w:ins>
      <w:ins w:id="58" w:author="Karissa Whiting" w:date="2015-12-02T12:06:00Z">
        <w:r w:rsidR="008C6327" w:rsidRPr="00C3411E">
          <w:t xml:space="preserve"> </w:t>
        </w:r>
      </w:ins>
      <w:ins w:id="59" w:author="Karissa" w:date="2015-11-29T22:48:00Z">
        <w:r w:rsidR="00A1640A" w:rsidRPr="00C3411E">
          <w:t>specialized Ebola protection kits</w:t>
        </w:r>
      </w:ins>
      <w:ins w:id="60" w:author="Karissa" w:date="2015-11-29T22:50:00Z">
        <w:r w:rsidR="00A1640A" w:rsidRPr="00C3411E">
          <w:t xml:space="preserve"> which</w:t>
        </w:r>
      </w:ins>
      <w:ins w:id="61" w:author="Karissa" w:date="2015-11-29T22:52:00Z">
        <w:r w:rsidR="00A1640A" w:rsidRPr="00C3411E">
          <w:t xml:space="preserve"> also</w:t>
        </w:r>
      </w:ins>
      <w:ins w:id="62" w:author="Karissa" w:date="2015-11-29T22:50:00Z">
        <w:r w:rsidR="00A1640A" w:rsidRPr="00C3411E">
          <w:t xml:space="preserve"> included </w:t>
        </w:r>
      </w:ins>
      <w:ins w:id="63" w:author="Karissa" w:date="2015-11-29T22:48:00Z">
        <w:r w:rsidR="00A1640A" w:rsidRPr="00C3411E">
          <w:t>body suits, face shields, boot covers, masks, gloves and biohazard bags</w:t>
        </w:r>
      </w:ins>
      <w:ins w:id="64" w:author="Karissa" w:date="2015-11-29T22:50:00Z">
        <w:r w:rsidR="00A1640A" w:rsidRPr="00C3411E">
          <w:t xml:space="preserve"> </w:t>
        </w:r>
      </w:ins>
      <w:ins w:id="65" w:author="Karissa Whiting" w:date="2015-12-03T13:45:00Z">
        <w:r w:rsidR="00F80115">
          <w:t xml:space="preserve">in order </w:t>
        </w:r>
      </w:ins>
      <w:ins w:id="66" w:author="Karissa" w:date="2015-11-29T22:50:00Z">
        <w:r w:rsidR="00A1640A" w:rsidRPr="00C3411E">
          <w:t xml:space="preserve">to meet the increased demand following the </w:t>
        </w:r>
      </w:ins>
      <w:ins w:id="67" w:author="Karissa" w:date="2015-11-29T22:51:00Z">
        <w:r w:rsidR="00A1640A" w:rsidRPr="00C3411E">
          <w:t>Dallas Ebola case.</w:t>
        </w:r>
      </w:ins>
      <w:ins w:id="68" w:author="Karissa" w:date="2015-11-29T22:53:00Z">
        <w:r w:rsidR="00F046B8" w:rsidRPr="00C3411E">
          <w:rPr>
            <w:vertAlign w:val="superscript"/>
          </w:rPr>
          <w:t xml:space="preserve"> </w:t>
        </w:r>
        <w:r w:rsidR="00F046B8" w:rsidRPr="00C3411E">
          <w:rPr>
            <w:vertAlign w:val="superscript"/>
          </w:rPr>
          <w:footnoteReference w:id="12"/>
        </w:r>
      </w:ins>
      <w:ins w:id="71" w:author="Karissa" w:date="2015-11-29T22:51:00Z">
        <w:r w:rsidR="00F046B8" w:rsidRPr="00C3411E">
          <w:t xml:space="preserve">. </w:t>
        </w:r>
      </w:ins>
      <w:del w:id="72" w:author="Karissa" w:date="2015-11-29T22:53:00Z">
        <w:r w:rsidRPr="00C3411E" w:rsidDel="00F046B8">
          <w:delText>Demand for specialized Ebola protection kits increased tenfold in October 2014, and over the next few weeks of October demand for other PPE grew 25%</w:delText>
        </w:r>
        <w:r w:rsidRPr="00C3411E" w:rsidDel="00F046B8">
          <w:rPr>
            <w:vertAlign w:val="superscript"/>
          </w:rPr>
          <w:footnoteReference w:id="13"/>
        </w:r>
        <w:r w:rsidRPr="00C3411E" w:rsidDel="00F046B8">
          <w:delText>.</w:delText>
        </w:r>
      </w:del>
      <w:ins w:id="76" w:author="Karissa Whiting" w:date="2015-11-24T16:44:00Z">
        <w:del w:id="77" w:author="Karissa" w:date="2015-11-29T22:53:00Z">
          <w:r w:rsidR="00D961E6" w:rsidRPr="00C3411E" w:rsidDel="00F046B8">
            <w:delText xml:space="preserve"> </w:delText>
          </w:r>
        </w:del>
        <w:r w:rsidR="00D961E6" w:rsidRPr="00C3411E">
          <w:t xml:space="preserve">Much of the </w:t>
        </w:r>
      </w:ins>
      <w:ins w:id="78" w:author="Karissa Whiting" w:date="2015-11-24T16:45:00Z">
        <w:r w:rsidR="00D961E6" w:rsidRPr="00C3411E">
          <w:t xml:space="preserve">economic </w:t>
        </w:r>
      </w:ins>
      <w:ins w:id="79" w:author="Karissa Whiting" w:date="2015-11-24T16:44:00Z">
        <w:r w:rsidR="00D961E6" w:rsidRPr="00C3411E">
          <w:t xml:space="preserve">burden of </w:t>
        </w:r>
      </w:ins>
      <w:ins w:id="80" w:author="Karissa" w:date="2015-11-29T23:16:00Z">
        <w:r w:rsidR="00694288" w:rsidRPr="00C3411E">
          <w:t xml:space="preserve">these </w:t>
        </w:r>
      </w:ins>
      <w:ins w:id="81" w:author="Karissa Whiting" w:date="2015-11-24T16:44:00Z">
        <w:r w:rsidR="00D961E6" w:rsidRPr="00C3411E">
          <w:t>PPE purchases f</w:t>
        </w:r>
      </w:ins>
      <w:ins w:id="82" w:author="Karissa" w:date="2015-11-29T23:16:00Z">
        <w:r w:rsidR="00694288" w:rsidRPr="00C3411E">
          <w:t>e</w:t>
        </w:r>
      </w:ins>
      <w:ins w:id="83" w:author="Karissa Whiting" w:date="2015-11-24T16:44:00Z">
        <w:r w:rsidR="00D961E6" w:rsidRPr="00C3411E">
          <w:t xml:space="preserve">ll on </w:t>
        </w:r>
      </w:ins>
      <w:ins w:id="84" w:author="Karissa" w:date="2015-11-29T23:18:00Z">
        <w:r w:rsidR="00694288" w:rsidRPr="00C3411E">
          <w:t xml:space="preserve">U.S. </w:t>
        </w:r>
      </w:ins>
      <w:ins w:id="85" w:author="Karissa Whiting" w:date="2015-11-24T16:44:00Z">
        <w:r w:rsidR="00D961E6" w:rsidRPr="00C3411E">
          <w:t>hospitals</w:t>
        </w:r>
      </w:ins>
      <w:ins w:id="86" w:author="Karissa" w:date="2015-11-29T23:18:00Z">
        <w:r w:rsidR="00694288" w:rsidRPr="00C3411E">
          <w:t>, many of which</w:t>
        </w:r>
      </w:ins>
      <w:ins w:id="87" w:author="Karissa" w:date="2015-11-29T23:21:00Z">
        <w:r w:rsidR="00694288" w:rsidRPr="00C3411E">
          <w:t xml:space="preserve"> bought enough supplies to</w:t>
        </w:r>
      </w:ins>
      <w:ins w:id="88" w:author="Karissa" w:date="2015-11-29T23:18:00Z">
        <w:r w:rsidR="00694288" w:rsidRPr="00C3411E">
          <w:t xml:space="preserve"> me</w:t>
        </w:r>
      </w:ins>
      <w:ins w:id="89" w:author="Karissa" w:date="2015-11-29T23:21:00Z">
        <w:r w:rsidR="00694288" w:rsidRPr="00C3411E">
          <w:t>e</w:t>
        </w:r>
      </w:ins>
      <w:ins w:id="90" w:author="Karissa" w:date="2015-11-29T23:18:00Z">
        <w:r w:rsidR="00694288" w:rsidRPr="00C3411E">
          <w:t>t or exceed the revised C</w:t>
        </w:r>
      </w:ins>
      <w:ins w:id="91" w:author="Karissa" w:date="2015-12-01T08:24:00Z">
        <w:r w:rsidR="001C135B" w:rsidRPr="00C3411E">
          <w:t xml:space="preserve">enter for </w:t>
        </w:r>
      </w:ins>
      <w:ins w:id="92" w:author="Karissa" w:date="2015-11-29T23:18:00Z">
        <w:r w:rsidR="00694288" w:rsidRPr="00C3411E">
          <w:t>D</w:t>
        </w:r>
      </w:ins>
      <w:ins w:id="93" w:author="Karissa" w:date="2015-12-01T08:24:00Z">
        <w:r w:rsidR="001C135B" w:rsidRPr="00C3411E">
          <w:t xml:space="preserve">isease </w:t>
        </w:r>
      </w:ins>
      <w:ins w:id="94" w:author="Karissa" w:date="2015-11-29T23:18:00Z">
        <w:r w:rsidR="00694288" w:rsidRPr="00C3411E">
          <w:t>C</w:t>
        </w:r>
      </w:ins>
      <w:ins w:id="95" w:author="Karissa" w:date="2015-12-01T08:24:00Z">
        <w:r w:rsidR="001C135B" w:rsidRPr="00C3411E">
          <w:t>ontrol (CDC)</w:t>
        </w:r>
      </w:ins>
      <w:ins w:id="96" w:author="Karissa" w:date="2015-11-29T23:18:00Z">
        <w:r w:rsidR="00694288" w:rsidRPr="002773D1">
          <w:t xml:space="preserve"> guidelines</w:t>
        </w:r>
      </w:ins>
      <w:ins w:id="97" w:author="Karissa" w:date="2015-11-29T23:19:00Z">
        <w:r w:rsidR="00694288" w:rsidRPr="00C3411E">
          <w:rPr>
            <w:rStyle w:val="FootnoteReference"/>
          </w:rPr>
          <w:footnoteReference w:id="14"/>
        </w:r>
      </w:ins>
      <w:ins w:id="99" w:author="Karissa" w:date="2015-11-29T23:17:00Z">
        <w:r w:rsidR="00694288" w:rsidRPr="00C3411E">
          <w:t xml:space="preserve"> </w:t>
        </w:r>
      </w:ins>
      <w:ins w:id="100" w:author="Karissa" w:date="2015-11-29T23:08:00Z">
        <w:r w:rsidR="00CE06FA" w:rsidRPr="00C3411E">
          <w:rPr>
            <w:rStyle w:val="FootnoteReference"/>
          </w:rPr>
          <w:footnoteReference w:id="15"/>
        </w:r>
      </w:ins>
      <w:ins w:id="102" w:author="Karissa Whiting" w:date="2015-11-24T16:45:00Z">
        <w:r w:rsidR="00D961E6" w:rsidRPr="00C3411E">
          <w:t xml:space="preserve"> </w:t>
        </w:r>
      </w:ins>
    </w:p>
    <w:p w14:paraId="3656F93D" w14:textId="20D12763" w:rsidR="005376C1" w:rsidRPr="00C3411E" w:rsidRDefault="00100318" w:rsidP="00D7576E">
      <w:pPr>
        <w:pStyle w:val="normal0"/>
        <w:spacing w:line="480" w:lineRule="auto"/>
        <w:ind w:firstLine="720"/>
      </w:pPr>
      <w:r w:rsidRPr="00C3411E">
        <w:t xml:space="preserve">CDC’s new 2014 guidelines on Ebola preparedness required selected hospitals to </w:t>
      </w:r>
      <w:ins w:id="103" w:author="Karissa Whiting" w:date="2015-11-30T17:14:00Z">
        <w:r w:rsidR="00CE59C4" w:rsidRPr="00C3411E">
          <w:t>increase</w:t>
        </w:r>
      </w:ins>
      <w:ins w:id="104" w:author="Karissa Whiting" w:date="2015-11-30T17:12:00Z">
        <w:r w:rsidR="00CE59C4" w:rsidRPr="00C3411E">
          <w:t xml:space="preserve"> supplies of PPE</w:t>
        </w:r>
      </w:ins>
      <w:r w:rsidRPr="00C3411E">
        <w:t xml:space="preserve"> and other safety equipment</w:t>
      </w:r>
      <w:r w:rsidRPr="00C3411E">
        <w:rPr>
          <w:vertAlign w:val="superscript"/>
        </w:rPr>
        <w:footnoteReference w:id="16"/>
      </w:r>
      <w:r w:rsidRPr="00C3411E">
        <w:t xml:space="preserve">. </w:t>
      </w:r>
      <w:ins w:id="107" w:author="Karissa" w:date="2015-11-29T23:56:00Z">
        <w:r w:rsidR="00B102FB" w:rsidRPr="00C3411E">
          <w:t xml:space="preserve">U.S. </w:t>
        </w:r>
      </w:ins>
      <w:r w:rsidR="00BB38E8" w:rsidRPr="00C3411E">
        <w:t xml:space="preserve">Hospitals spent money </w:t>
      </w:r>
      <w:ins w:id="108" w:author="Karissa Whiting" w:date="2015-12-02T12:29:00Z">
        <w:r w:rsidR="002032D4" w:rsidRPr="00C3411E">
          <w:t xml:space="preserve">on </w:t>
        </w:r>
      </w:ins>
      <w:del w:id="109" w:author="Karissa Whiting" w:date="2015-12-02T12:28:00Z">
        <w:r w:rsidR="00BB38E8" w:rsidRPr="00C3411E" w:rsidDel="002032D4">
          <w:delText>on PPE</w:delText>
        </w:r>
      </w:del>
      <w:ins w:id="110" w:author="Karissa" w:date="2015-11-29T23:38:00Z">
        <w:del w:id="111" w:author="Karissa Whiting" w:date="2015-12-02T12:28:00Z">
          <w:r w:rsidR="00737F9D" w:rsidRPr="00C3411E" w:rsidDel="002032D4">
            <w:delText xml:space="preserve"> </w:delText>
          </w:r>
        </w:del>
      </w:ins>
      <w:ins w:id="112" w:author="Karissa" w:date="2015-11-29T23:52:00Z">
        <w:del w:id="113" w:author="Karissa Whiting" w:date="2015-12-02T12:28:00Z">
          <w:r w:rsidRPr="00C3411E" w:rsidDel="002032D4">
            <w:delText xml:space="preserve">for </w:delText>
          </w:r>
        </w:del>
        <w:r w:rsidRPr="00C3411E">
          <w:t xml:space="preserve">Ebola preparedness </w:t>
        </w:r>
      </w:ins>
      <w:ins w:id="114" w:author="Karissa Whiting" w:date="2015-12-02T12:28:00Z">
        <w:r w:rsidR="002032D4" w:rsidRPr="00C3411E">
          <w:t>PPE including</w:t>
        </w:r>
      </w:ins>
      <w:ins w:id="115" w:author="Karissa" w:date="2015-11-29T23:37:00Z">
        <w:r w:rsidR="00737F9D" w:rsidRPr="00C3411E">
          <w:t xml:space="preserve"> </w:t>
        </w:r>
      </w:ins>
      <w:ins w:id="116" w:author="Karissa" w:date="2015-11-29T23:38:00Z">
        <w:r w:rsidR="00737F9D" w:rsidRPr="00C3411E">
          <w:t>coveralls, gowns, face shields and respirators</w:t>
        </w:r>
      </w:ins>
      <w:ins w:id="117" w:author="Karissa Whiting" w:date="2015-12-02T12:29:00Z">
        <w:r w:rsidR="00F07D21" w:rsidRPr="00C3411E">
          <w:t>.</w:t>
        </w:r>
      </w:ins>
      <w:del w:id="118" w:author="Karissa Whiting" w:date="2015-12-02T12:30:00Z">
        <w:r w:rsidR="00BB38E8" w:rsidRPr="00C3411E" w:rsidDel="002032D4">
          <w:delText xml:space="preserve"> </w:delText>
        </w:r>
      </w:del>
      <w:del w:id="119" w:author="Karissa Whiting" w:date="2015-12-02T12:29:00Z">
        <w:r w:rsidR="00BB38E8" w:rsidRPr="00C3411E" w:rsidDel="002032D4">
          <w:delText>even if they never treated an Ebola patient.</w:delText>
        </w:r>
      </w:del>
      <w:r w:rsidR="00BB38E8" w:rsidRPr="00C3411E">
        <w:t xml:space="preserve"> One </w:t>
      </w:r>
      <w:del w:id="120" w:author="Karissa" w:date="2015-11-29T23:56:00Z">
        <w:r w:rsidR="00BB38E8" w:rsidRPr="00C3411E" w:rsidDel="00B102FB">
          <w:delText xml:space="preserve">U.S. </w:delText>
        </w:r>
      </w:del>
      <w:r w:rsidR="00BB38E8" w:rsidRPr="00C3411E">
        <w:t>hospital</w:t>
      </w:r>
      <w:ins w:id="121" w:author="Karissa" w:date="2015-11-29T23:56:00Z">
        <w:r w:rsidR="00B102FB" w:rsidRPr="00C3411E">
          <w:t xml:space="preserve"> in Kansas</w:t>
        </w:r>
      </w:ins>
      <w:r w:rsidR="00BB38E8" w:rsidRPr="00C3411E">
        <w:t xml:space="preserve"> reportedly spent $100,000 </w:t>
      </w:r>
      <w:ins w:id="122" w:author="Karissa" w:date="2015-11-29T23:23:00Z">
        <w:r w:rsidR="00694288" w:rsidRPr="00C3411E">
          <w:t>in jumpsuits, hoods, and respiratory devices</w:t>
        </w:r>
      </w:ins>
      <w:ins w:id="123" w:author="Karissa Whiting" w:date="2015-12-02T12:31:00Z">
        <w:r w:rsidR="00F07D21" w:rsidRPr="00C3411E">
          <w:t xml:space="preserve">. This amount was estimated to be </w:t>
        </w:r>
      </w:ins>
      <w:ins w:id="124" w:author="Karissa Whiting" w:date="2015-12-03T13:46:00Z">
        <w:r w:rsidR="00F80115">
          <w:t>able to</w:t>
        </w:r>
      </w:ins>
      <w:ins w:id="125" w:author="Karissa Whiting" w:date="2015-12-02T12:31:00Z">
        <w:r w:rsidR="00F07D21" w:rsidRPr="00C3411E">
          <w:t xml:space="preserve"> hypothetically </w:t>
        </w:r>
      </w:ins>
      <w:ins w:id="126" w:author="Karissa" w:date="2015-11-29T23:23:00Z">
        <w:del w:id="127" w:author="Karissa Whiting" w:date="2015-12-02T12:31:00Z">
          <w:r w:rsidR="00694288" w:rsidRPr="00C3411E" w:rsidDel="00F07D21">
            <w:delText xml:space="preserve"> </w:delText>
          </w:r>
        </w:del>
      </w:ins>
      <w:commentRangeStart w:id="128"/>
      <w:del w:id="129" w:author="Karissa Whiting" w:date="2015-12-02T12:31:00Z">
        <w:r w:rsidR="00BB38E8" w:rsidRPr="00C3411E" w:rsidDel="00F07D21">
          <w:delText xml:space="preserve">in PPE and </w:delText>
        </w:r>
        <w:commentRangeStart w:id="130"/>
        <w:r w:rsidR="00BB38E8" w:rsidRPr="00C3411E" w:rsidDel="00F07D21">
          <w:delText xml:space="preserve">respiratory devices </w:delText>
        </w:r>
        <w:commentRangeEnd w:id="130"/>
        <w:r w:rsidR="00265105" w:rsidRPr="00C3411E" w:rsidDel="00F07D21">
          <w:rPr>
            <w:rStyle w:val="CommentReference"/>
            <w:sz w:val="22"/>
            <w:szCs w:val="22"/>
          </w:rPr>
          <w:commentReference w:id="130"/>
        </w:r>
        <w:r w:rsidR="00BB38E8" w:rsidRPr="00C3411E" w:rsidDel="00F07D21">
          <w:delText>n</w:delText>
        </w:r>
        <w:commentRangeEnd w:id="128"/>
        <w:r w:rsidR="00737F9D" w:rsidRPr="00C3411E" w:rsidDel="00F07D21">
          <w:rPr>
            <w:rStyle w:val="CommentReference"/>
            <w:sz w:val="22"/>
            <w:szCs w:val="22"/>
          </w:rPr>
          <w:commentReference w:id="128"/>
        </w:r>
        <w:r w:rsidR="00BB38E8" w:rsidRPr="00C3411E" w:rsidDel="00F07D21">
          <w:delText xml:space="preserve">eeded to </w:delText>
        </w:r>
      </w:del>
      <w:r w:rsidR="00BB38E8" w:rsidRPr="00C3411E">
        <w:t>treat one patient for two weeks</w:t>
      </w:r>
      <w:r w:rsidR="00BB38E8" w:rsidRPr="00C3411E">
        <w:rPr>
          <w:vertAlign w:val="superscript"/>
        </w:rPr>
        <w:footnoteReference w:id="17"/>
      </w:r>
      <w:r w:rsidR="00BB38E8" w:rsidRPr="00C3411E">
        <w:t>.</w:t>
      </w:r>
      <w:ins w:id="131" w:author="Karissa Whiting" w:date="2015-12-02T12:32:00Z">
        <w:r w:rsidR="00F07D21" w:rsidRPr="00C3411E">
          <w:t xml:space="preserve"> The</w:t>
        </w:r>
      </w:ins>
      <w:r w:rsidR="00BB38E8" w:rsidRPr="00C3411E">
        <w:t xml:space="preserve"> </w:t>
      </w:r>
      <w:ins w:id="132" w:author="Karissa Whiting" w:date="2015-11-24T16:52:00Z">
        <w:r w:rsidR="00B1528C" w:rsidRPr="00C3411E">
          <w:t xml:space="preserve">State University of New York </w:t>
        </w:r>
      </w:ins>
      <w:r w:rsidR="00BB38E8" w:rsidRPr="00C3411E">
        <w:t xml:space="preserve">Upstate Hospital estimated </w:t>
      </w:r>
      <w:ins w:id="133" w:author="Karissa" w:date="2015-11-30T00:24:00Z">
        <w:r w:rsidR="009F6FA9" w:rsidRPr="00C3411E">
          <w:t xml:space="preserve">short term Ebola preparedness </w:t>
        </w:r>
      </w:ins>
      <w:r w:rsidR="00BB38E8" w:rsidRPr="00C3411E">
        <w:t>cost</w:t>
      </w:r>
      <w:ins w:id="134" w:author="Karissa Whiting" w:date="2015-12-02T12:32:00Z">
        <w:r w:rsidR="00F07D21" w:rsidRPr="00C3411E">
          <w:t>s</w:t>
        </w:r>
      </w:ins>
      <w:ins w:id="135" w:author="Karissa" w:date="2015-11-30T00:24:00Z">
        <w:r w:rsidR="009F6FA9" w:rsidRPr="00C3411E">
          <w:t>, including building modifications for containments at</w:t>
        </w:r>
      </w:ins>
      <w:r w:rsidR="00BB38E8" w:rsidRPr="00C3411E">
        <w:t xml:space="preserve"> $448,052</w:t>
      </w:r>
      <w:ins w:id="136" w:author="Karissa Whiting" w:date="2015-12-02T12:33:00Z">
        <w:r w:rsidR="00F07D21" w:rsidRPr="00C3411E">
          <w:t>, with</w:t>
        </w:r>
      </w:ins>
      <w:del w:id="137" w:author="Karissa Whiting" w:date="2015-12-02T12:33:00Z">
        <w:r w:rsidR="00BB38E8" w:rsidRPr="00C3411E" w:rsidDel="00F07D21">
          <w:delText xml:space="preserve"> </w:delText>
        </w:r>
      </w:del>
      <w:ins w:id="138" w:author="Karissa" w:date="2015-11-30T00:24:00Z">
        <w:del w:id="139" w:author="Karissa Whiting" w:date="2015-12-02T12:33:00Z">
          <w:r w:rsidR="009F6FA9" w:rsidRPr="00C3411E" w:rsidDel="00F07D21">
            <w:delText>and</w:delText>
          </w:r>
        </w:del>
        <w:r w:rsidR="009F6FA9" w:rsidRPr="00C3411E">
          <w:t xml:space="preserve"> long-term ongoing Ebola operational costs </w:t>
        </w:r>
      </w:ins>
      <w:ins w:id="140" w:author="Karissa Whiting" w:date="2015-12-02T12:42:00Z">
        <w:r w:rsidR="00617B8F" w:rsidRPr="00C3411E">
          <w:t xml:space="preserve">(e.g., biosuits, respirators, laboratory costs, waste disposal costs, operating costs, lost revenue, training, and planning) </w:t>
        </w:r>
      </w:ins>
      <w:del w:id="141" w:author="Karissa" w:date="2015-11-30T00:24:00Z">
        <w:r w:rsidR="00BB38E8" w:rsidRPr="00C3411E" w:rsidDel="009F6FA9">
          <w:delText>for overall Ebola preparedness</w:delText>
        </w:r>
      </w:del>
      <w:ins w:id="142" w:author="Karissa" w:date="2015-11-30T00:24:00Z">
        <w:r w:rsidR="009F6FA9" w:rsidRPr="00C3411E">
          <w:t xml:space="preserve">at an additional </w:t>
        </w:r>
      </w:ins>
      <w:r w:rsidR="00BB38E8" w:rsidRPr="00C3411E">
        <w:t xml:space="preserve"> $50,000 </w:t>
      </w:r>
      <w:del w:id="143" w:author="Karissa" w:date="2015-11-30T00:24:00Z">
        <w:r w:rsidR="00BB38E8" w:rsidRPr="00C3411E" w:rsidDel="009F6FA9">
          <w:delText>in monthly active operation costs</w:delText>
        </w:r>
      </w:del>
      <w:ins w:id="144" w:author="Karissa" w:date="2015-11-30T00:24:00Z">
        <w:r w:rsidR="009F6FA9" w:rsidRPr="00C3411E">
          <w:t>monthly</w:t>
        </w:r>
      </w:ins>
      <w:ins w:id="145" w:author="Karissa Whiting" w:date="2015-12-02T12:42:00Z">
        <w:r w:rsidR="00617B8F" w:rsidRPr="00C3411E">
          <w:t>.</w:t>
        </w:r>
      </w:ins>
      <w:ins w:id="146" w:author="Karissa" w:date="2015-11-30T00:24:00Z">
        <w:del w:id="147" w:author="Karissa Whiting" w:date="2015-12-02T12:42:00Z">
          <w:r w:rsidR="009F6FA9" w:rsidRPr="002773D1" w:rsidDel="00617B8F">
            <w:delText>,</w:delText>
          </w:r>
        </w:del>
      </w:ins>
      <w:ins w:id="148" w:author="Karissa" w:date="2015-11-30T00:12:00Z">
        <w:del w:id="149" w:author="Karissa Whiting" w:date="2015-12-02T12:42:00Z">
          <w:r w:rsidR="00EF7CE9" w:rsidRPr="002773D1" w:rsidDel="00617B8F">
            <w:delText xml:space="preserve"> including PPE (e.g. </w:delText>
          </w:r>
        </w:del>
      </w:ins>
      <w:del w:id="150" w:author="Karissa Whiting" w:date="2015-12-02T12:42:00Z">
        <w:r w:rsidR="00BB38E8" w:rsidRPr="00545CA9" w:rsidDel="00617B8F">
          <w:delText>biosuits, M95 respirators, and powered air-purifying respirators</w:delText>
        </w:r>
      </w:del>
      <w:ins w:id="151" w:author="Karissa" w:date="2015-11-30T00:13:00Z">
        <w:del w:id="152" w:author="Karissa Whiting" w:date="2015-12-02T12:42:00Z">
          <w:r w:rsidR="00EF7CE9" w:rsidRPr="00F80115" w:rsidDel="00617B8F">
            <w:delText>), laboratory costs, waste disposal costs, operating costs and lost revenue, training, and planning</w:delText>
          </w:r>
        </w:del>
      </w:ins>
      <w:r w:rsidR="00BB38E8" w:rsidRPr="00C3411E">
        <w:rPr>
          <w:vertAlign w:val="superscript"/>
        </w:rPr>
        <w:footnoteReference w:id="18"/>
      </w:r>
      <w:r w:rsidR="00BB38E8" w:rsidRPr="00C3411E">
        <w:t>. The North Shore L</w:t>
      </w:r>
      <w:ins w:id="153" w:author="Karissa" w:date="2015-11-30T00:30:00Z">
        <w:r w:rsidR="004A1D5E" w:rsidRPr="00C3411E">
          <w:t>ong Island Jewish H</w:t>
        </w:r>
      </w:ins>
      <w:r w:rsidR="00BB38E8" w:rsidRPr="00C3411E">
        <w:t>ealth System</w:t>
      </w:r>
      <w:ins w:id="154" w:author="Karissa" w:date="2015-11-30T00:31:00Z">
        <w:r w:rsidR="004A1D5E" w:rsidRPr="00C3411E">
          <w:t xml:space="preserve">, a health care network </w:t>
        </w:r>
      </w:ins>
      <w:ins w:id="155" w:author="Karissa Whiting" w:date="2015-12-02T12:43:00Z">
        <w:r w:rsidR="00617B8F" w:rsidRPr="00C3411E">
          <w:t>of</w:t>
        </w:r>
      </w:ins>
      <w:ins w:id="156" w:author="Karissa" w:date="2015-11-30T00:31:00Z">
        <w:r w:rsidR="004A1D5E" w:rsidRPr="00C3411E">
          <w:t xml:space="preserve"> 21 hospitals</w:t>
        </w:r>
      </w:ins>
      <w:ins w:id="157" w:author="Karissa" w:date="2015-11-30T00:32:00Z">
        <w:r w:rsidR="004A1D5E" w:rsidRPr="00C3411E">
          <w:t>,</w:t>
        </w:r>
      </w:ins>
      <w:r w:rsidR="00BB38E8" w:rsidRPr="00C3411E">
        <w:t xml:space="preserve"> proposed </w:t>
      </w:r>
      <w:ins w:id="158" w:author="Karissa" w:date="2015-11-30T00:44:00Z">
        <w:r w:rsidR="000D5479" w:rsidRPr="00C3411E">
          <w:t xml:space="preserve">building a </w:t>
        </w:r>
      </w:ins>
      <w:r w:rsidR="00BB38E8" w:rsidRPr="00C3411E">
        <w:t>biological containment unit</w:t>
      </w:r>
      <w:ins w:id="159" w:author="Andrew Huff" w:date="2015-11-24T09:51:00Z">
        <w:r w:rsidR="005E565D" w:rsidRPr="00C3411E">
          <w:t xml:space="preserve"> </w:t>
        </w:r>
      </w:ins>
      <w:ins w:id="160" w:author="Karissa Whiting" w:date="2015-12-02T12:43:00Z">
        <w:r w:rsidR="00617B8F" w:rsidRPr="00C3411E">
          <w:t xml:space="preserve">to treat and contain infectious diseases </w:t>
        </w:r>
      </w:ins>
      <w:ins w:id="161" w:author="Karissa" w:date="2015-11-30T00:43:00Z">
        <w:r w:rsidR="000D5479" w:rsidRPr="00C3411E">
          <w:t xml:space="preserve">within one of their </w:t>
        </w:r>
      </w:ins>
      <w:ins w:id="162" w:author="Karissa Whiting" w:date="2015-12-02T12:43:00Z">
        <w:r w:rsidR="00617B8F" w:rsidRPr="00C3411E">
          <w:t>facilities</w:t>
        </w:r>
      </w:ins>
      <w:ins w:id="163" w:author="Karissa" w:date="2015-11-30T00:43:00Z">
        <w:r w:rsidR="000D5479" w:rsidRPr="00C3411E">
          <w:t xml:space="preserve"> </w:t>
        </w:r>
      </w:ins>
      <w:ins w:id="164" w:author="Karissa" w:date="2015-11-30T00:44:00Z">
        <w:r w:rsidR="000D5479" w:rsidRPr="00C3411E">
          <w:t>for an</w:t>
        </w:r>
      </w:ins>
      <w:ins w:id="165" w:author="Andrew Huff" w:date="2015-11-24T09:51:00Z">
        <w:r w:rsidR="005E565D" w:rsidRPr="00C3411E">
          <w:t xml:space="preserve"> estimated cost of $15 million</w:t>
        </w:r>
      </w:ins>
      <w:r w:rsidR="00BB38E8" w:rsidRPr="00C3411E">
        <w:rPr>
          <w:vertAlign w:val="superscript"/>
        </w:rPr>
        <w:footnoteReference w:id="19"/>
      </w:r>
      <w:r w:rsidR="00BB38E8" w:rsidRPr="00C3411E">
        <w:t>. In addition to implementing new Ebola-preparedness guidelines, the CDC purchased $2.7 million worth of PPE</w:t>
      </w:r>
      <w:ins w:id="166" w:author="Karissa" w:date="2015-11-30T00:51:00Z">
        <w:r w:rsidR="000D5479" w:rsidRPr="00C3411E">
          <w:t xml:space="preserve"> including gowns, coveralls, aprons, boot covers, gloves, face shields</w:t>
        </w:r>
      </w:ins>
      <w:ins w:id="167" w:author="Karissa Whiting" w:date="2015-12-03T13:46:00Z">
        <w:r w:rsidR="00AC7B93">
          <w:t xml:space="preserve">, </w:t>
        </w:r>
      </w:ins>
      <w:ins w:id="168" w:author="Karissa" w:date="2015-11-30T00:51:00Z">
        <w:r w:rsidR="000D5479" w:rsidRPr="00C3411E">
          <w:t>hoods, N95 respirators, and disinfecting wipes</w:t>
        </w:r>
      </w:ins>
      <w:r w:rsidR="00BB38E8" w:rsidRPr="00C3411E">
        <w:t xml:space="preserve"> to create a strategic national stockpile</w:t>
      </w:r>
      <w:ins w:id="169" w:author="Karissa" w:date="2015-11-30T00:48:00Z">
        <w:r w:rsidR="000D5479" w:rsidRPr="00C3411E">
          <w:t xml:space="preserve">. </w:t>
        </w:r>
      </w:ins>
      <w:ins w:id="170" w:author="Karissa" w:date="2015-11-30T00:51:00Z">
        <w:r w:rsidR="000D5479" w:rsidRPr="00C3411E">
          <w:t xml:space="preserve">This equipment was </w:t>
        </w:r>
      </w:ins>
      <w:r w:rsidR="00BB38E8" w:rsidRPr="00C3411E">
        <w:t xml:space="preserve">divided into 50 kits, each </w:t>
      </w:r>
      <w:ins w:id="171" w:author="Karissa Whiting" w:date="2015-12-02T12:45:00Z">
        <w:r w:rsidR="00DB6272">
          <w:t xml:space="preserve">able to </w:t>
        </w:r>
        <w:r w:rsidR="00617B8F" w:rsidRPr="00C3411E">
          <w:t xml:space="preserve">treat one Ebola patient </w:t>
        </w:r>
      </w:ins>
      <w:del w:id="172" w:author="Karissa Whiting" w:date="2015-12-02T12:45:00Z">
        <w:r w:rsidR="00BB38E8" w:rsidRPr="00C3411E" w:rsidDel="00617B8F">
          <w:delText xml:space="preserve">usable </w:delText>
        </w:r>
      </w:del>
      <w:r w:rsidR="00BB38E8" w:rsidRPr="00C3411E">
        <w:t>for up to 5 days</w:t>
      </w:r>
      <w:r w:rsidR="00BB38E8" w:rsidRPr="00C3411E">
        <w:rPr>
          <w:vertAlign w:val="superscript"/>
        </w:rPr>
        <w:footnoteReference w:id="20"/>
      </w:r>
      <w:ins w:id="173" w:author="Karissa Whiting" w:date="2015-12-01T09:45:00Z">
        <w:r w:rsidR="00D7576E" w:rsidRPr="00C3411E">
          <w:t xml:space="preserve"> </w:t>
        </w:r>
      </w:ins>
      <w:ins w:id="174" w:author="Karissa" w:date="2015-11-30T00:52:00Z">
        <w:r w:rsidR="000D5479" w:rsidRPr="00C3411E">
          <w:rPr>
            <w:rStyle w:val="FootnoteReference"/>
          </w:rPr>
          <w:footnoteReference w:id="21"/>
        </w:r>
      </w:ins>
      <w:r w:rsidR="00BB38E8" w:rsidRPr="00C3411E">
        <w:t xml:space="preserve">. </w:t>
      </w:r>
      <w:ins w:id="176" w:author="Karissa Whiting" w:date="2015-12-02T12:45:00Z">
        <w:r w:rsidR="00617B8F" w:rsidRPr="00C3411E">
          <w:t xml:space="preserve">Because there were so few </w:t>
        </w:r>
      </w:ins>
      <w:ins w:id="177" w:author="Karissa Whiting" w:date="2015-12-02T12:46:00Z">
        <w:r w:rsidR="00617B8F" w:rsidRPr="00C3411E">
          <w:t xml:space="preserve">Ebola cases in the U.S., </w:t>
        </w:r>
      </w:ins>
      <w:commentRangeStart w:id="178"/>
      <w:del w:id="179" w:author="Karissa Whiting" w:date="2015-11-30T17:37:00Z">
        <w:r w:rsidR="00BB38E8" w:rsidRPr="00C3411E" w:rsidDel="00573715">
          <w:delText>By the end of 2014, most of these facilities had not processed or treated patients with definitive Ebola symptoms.</w:delText>
        </w:r>
      </w:del>
      <w:ins w:id="180" w:author="Karissa Whiting" w:date="2015-11-30T17:37:00Z">
        <w:r w:rsidR="00617B8F" w:rsidRPr="00C3411E">
          <w:t>c</w:t>
        </w:r>
        <w:r w:rsidR="00573715" w:rsidRPr="00C3411E">
          <w:t xml:space="preserve">ritics questioned the necessity of </w:t>
        </w:r>
      </w:ins>
      <w:ins w:id="181" w:author="Karissa Whiting" w:date="2015-11-30T17:38:00Z">
        <w:r w:rsidR="00946471" w:rsidRPr="00C3411E">
          <w:t>CDC and hospital</w:t>
        </w:r>
      </w:ins>
      <w:ins w:id="182" w:author="Karissa Whiting" w:date="2015-12-02T12:46:00Z">
        <w:r w:rsidR="00617B8F" w:rsidRPr="00C3411E">
          <w:t xml:space="preserve"> equipment</w:t>
        </w:r>
      </w:ins>
      <w:ins w:id="183" w:author="Karissa Whiting" w:date="2015-11-30T17:38:00Z">
        <w:r w:rsidR="00946471" w:rsidRPr="00C3411E">
          <w:t xml:space="preserve"> </w:t>
        </w:r>
      </w:ins>
      <w:ins w:id="184" w:author="Karissa Whiting" w:date="2015-11-30T17:37:00Z">
        <w:r w:rsidR="00617B8F" w:rsidRPr="00C3411E">
          <w:t>stockpiling,</w:t>
        </w:r>
      </w:ins>
      <w:ins w:id="185" w:author="Karissa Whiting" w:date="2015-12-02T12:46:00Z">
        <w:r w:rsidR="00617B8F" w:rsidRPr="00C3411E">
          <w:t xml:space="preserve"> </w:t>
        </w:r>
      </w:ins>
      <w:ins w:id="186" w:author="Karissa Whiting" w:date="2015-12-02T12:45:00Z">
        <w:r w:rsidR="00617B8F" w:rsidRPr="00C3411E">
          <w:t>which</w:t>
        </w:r>
      </w:ins>
      <w:ins w:id="187" w:author="Karissa Whiting" w:date="2015-11-30T17:58:00Z">
        <w:r w:rsidR="00977519" w:rsidRPr="00C3411E">
          <w:t xml:space="preserve"> exhausted</w:t>
        </w:r>
      </w:ins>
      <w:ins w:id="188" w:author="Karissa Whiting" w:date="2015-11-30T17:43:00Z">
        <w:r w:rsidR="00946471" w:rsidRPr="00C3411E">
          <w:t xml:space="preserve"> already </w:t>
        </w:r>
      </w:ins>
      <w:ins w:id="189" w:author="Karissa Whiting" w:date="2015-11-30T17:38:00Z">
        <w:r w:rsidR="008358E4" w:rsidRPr="00C3411E">
          <w:t>depleted</w:t>
        </w:r>
        <w:r w:rsidR="00946471" w:rsidRPr="00C3411E">
          <w:t xml:space="preserve"> </w:t>
        </w:r>
      </w:ins>
      <w:ins w:id="190" w:author="Karissa Whiting" w:date="2015-11-30T17:51:00Z">
        <w:r w:rsidR="008358E4" w:rsidRPr="00C3411E">
          <w:t xml:space="preserve">PPE </w:t>
        </w:r>
      </w:ins>
      <w:ins w:id="191" w:author="Karissa Whiting" w:date="2015-11-30T17:39:00Z">
        <w:r w:rsidR="008358E4" w:rsidRPr="00C3411E">
          <w:t>manufacturer</w:t>
        </w:r>
        <w:r w:rsidR="00946471" w:rsidRPr="00C3411E">
          <w:t xml:space="preserve"> resources</w:t>
        </w:r>
      </w:ins>
      <w:ins w:id="192" w:author="Karissa Whiting" w:date="2015-11-30T17:52:00Z">
        <w:r w:rsidR="008358E4" w:rsidRPr="00C3411E">
          <w:t>.</w:t>
        </w:r>
      </w:ins>
      <w:ins w:id="193" w:author="Karissa Whiting" w:date="2015-11-30T17:54:00Z">
        <w:r w:rsidR="008358E4" w:rsidRPr="00C3411E">
          <w:t xml:space="preserve"> DuPont, producer of chemical suits, boot covers, face masks, and hoods</w:t>
        </w:r>
      </w:ins>
      <w:ins w:id="194" w:author="Karissa Whiting" w:date="2015-11-30T17:56:00Z">
        <w:r w:rsidR="00977519" w:rsidRPr="00C3411E">
          <w:t xml:space="preserve"> who works with the </w:t>
        </w:r>
        <w:r w:rsidR="00617B8F" w:rsidRPr="00C3411E">
          <w:t>CDC and the Department of Homeland S</w:t>
        </w:r>
        <w:r w:rsidR="00977519" w:rsidRPr="00C3411E">
          <w:t>ecurity</w:t>
        </w:r>
      </w:ins>
      <w:ins w:id="195" w:author="Karissa Whiting" w:date="2015-12-02T12:47:00Z">
        <w:r w:rsidR="00617B8F" w:rsidRPr="00C3411E">
          <w:t>,</w:t>
        </w:r>
      </w:ins>
      <w:ins w:id="196" w:author="Karissa Whiting" w:date="2015-11-30T17:56:00Z">
        <w:r w:rsidR="00977519" w:rsidRPr="00C3411E">
          <w:t xml:space="preserve"> </w:t>
        </w:r>
      </w:ins>
      <w:ins w:id="197" w:author="Karissa Whiting" w:date="2015-11-30T17:54:00Z">
        <w:r w:rsidR="00977519" w:rsidRPr="002773D1">
          <w:t xml:space="preserve">struggled </w:t>
        </w:r>
      </w:ins>
      <w:ins w:id="198" w:author="Karissa Whiting" w:date="2015-11-30T17:57:00Z">
        <w:r w:rsidR="00977519" w:rsidRPr="00545CA9">
          <w:t xml:space="preserve">to fill demand in </w:t>
        </w:r>
      </w:ins>
      <w:ins w:id="199" w:author="Karissa Whiting" w:date="2015-12-03T13:51:00Z">
        <w:r w:rsidR="00DB6272" w:rsidRPr="00F80115">
          <w:t>priority</w:t>
        </w:r>
      </w:ins>
      <w:ins w:id="200" w:author="Karissa Whiting" w:date="2015-12-02T12:47:00Z">
        <w:r w:rsidR="00617B8F" w:rsidRPr="00F80115">
          <w:t xml:space="preserve"> </w:t>
        </w:r>
      </w:ins>
      <w:ins w:id="201" w:author="Karissa" w:date="2015-12-01T00:01:00Z">
        <w:r w:rsidR="000C48AD" w:rsidRPr="00F80115">
          <w:t>E</w:t>
        </w:r>
      </w:ins>
      <w:ins w:id="202" w:author="Karissa Whiting" w:date="2015-11-30T17:59:00Z">
        <w:r w:rsidR="00977519" w:rsidRPr="00F80115">
          <w:t xml:space="preserve">bola-stressed countries in </w:t>
        </w:r>
        <w:commentRangeStart w:id="203"/>
        <w:r w:rsidR="00977519" w:rsidRPr="00F80115">
          <w:t>Africa</w:t>
        </w:r>
      </w:ins>
      <w:ins w:id="204" w:author="Karissa Whiting" w:date="2015-11-30T17:58:00Z">
        <w:r w:rsidR="00977519" w:rsidRPr="00AC7B93">
          <w:t xml:space="preserve"> </w:t>
        </w:r>
      </w:ins>
      <w:ins w:id="205" w:author="Karissa Whiting" w:date="2015-11-30T17:57:00Z">
        <w:r w:rsidR="00977519" w:rsidRPr="00C3411E">
          <w:rPr>
            <w:rStyle w:val="FootnoteReference"/>
          </w:rPr>
          <w:footnoteReference w:id="22"/>
        </w:r>
      </w:ins>
      <w:ins w:id="207" w:author="Karissa Whiting" w:date="2015-11-30T17:54:00Z">
        <w:r w:rsidR="008358E4" w:rsidRPr="00C3411E">
          <w:t xml:space="preserve"> </w:t>
        </w:r>
      </w:ins>
      <w:ins w:id="208" w:author="Karissa Whiting" w:date="2015-11-30T17:37:00Z">
        <w:r w:rsidR="00573715" w:rsidRPr="00C3411E">
          <w:rPr>
            <w:rStyle w:val="FootnoteReference"/>
          </w:rPr>
          <w:footnoteReference w:id="23"/>
        </w:r>
      </w:ins>
      <w:r w:rsidR="00BB38E8" w:rsidRPr="00C3411E">
        <w:t xml:space="preserve"> </w:t>
      </w:r>
      <w:commentRangeEnd w:id="178"/>
      <w:r w:rsidR="00144CA7" w:rsidRPr="00C3411E">
        <w:rPr>
          <w:rStyle w:val="CommentReference"/>
          <w:sz w:val="22"/>
          <w:szCs w:val="22"/>
        </w:rPr>
        <w:commentReference w:id="178"/>
      </w:r>
      <w:commentRangeEnd w:id="203"/>
      <w:r w:rsidR="00977519" w:rsidRPr="00C3411E">
        <w:rPr>
          <w:rStyle w:val="CommentReference"/>
          <w:sz w:val="22"/>
          <w:szCs w:val="22"/>
        </w:rPr>
        <w:commentReference w:id="203"/>
      </w:r>
    </w:p>
    <w:p w14:paraId="41A47373" w14:textId="3B2B0EED" w:rsidR="005376C1" w:rsidRPr="00C3411E" w:rsidRDefault="00BB38E8" w:rsidP="00D7576E">
      <w:pPr>
        <w:pStyle w:val="normal0"/>
        <w:spacing w:line="480" w:lineRule="auto"/>
        <w:ind w:firstLine="720"/>
      </w:pPr>
      <w:r w:rsidRPr="00C3411E">
        <w:t xml:space="preserve">Due to these </w:t>
      </w:r>
      <w:ins w:id="210" w:author="Andrew Huff" w:date="2015-11-24T09:55:00Z">
        <w:r w:rsidR="00FA67A1" w:rsidRPr="00C3411E">
          <w:t xml:space="preserve">surges in </w:t>
        </w:r>
      </w:ins>
      <w:r w:rsidRPr="00C3411E">
        <w:t>demand, companies</w:t>
      </w:r>
      <w:ins w:id="211" w:author="Karissa Whiting" w:date="2015-11-30T18:02:00Z">
        <w:r w:rsidR="00977519" w:rsidRPr="00C3411E">
          <w:t xml:space="preserve"> like DuPont that were</w:t>
        </w:r>
      </w:ins>
      <w:r w:rsidRPr="00C3411E">
        <w:t xml:space="preserve"> </w:t>
      </w:r>
      <w:del w:id="212" w:author="Karissa Whiting" w:date="2015-11-30T17:04:00Z">
        <w:r w:rsidRPr="00C3411E" w:rsidDel="00E963FE">
          <w:delText>responsible for</w:delText>
        </w:r>
      </w:del>
      <w:ins w:id="213" w:author="Karissa Whiting" w:date="2015-11-30T17:04:00Z">
        <w:r w:rsidR="00E963FE" w:rsidRPr="00C3411E">
          <w:t>capable of</w:t>
        </w:r>
      </w:ins>
      <w:r w:rsidRPr="00C3411E">
        <w:t xml:space="preserve"> </w:t>
      </w:r>
      <w:del w:id="214" w:author="Karissa Whiting" w:date="2015-11-30T17:04:00Z">
        <w:r w:rsidRPr="00C3411E" w:rsidDel="0015454F">
          <w:delText>providing the majority</w:delText>
        </w:r>
      </w:del>
      <w:ins w:id="215" w:author="Karissa Whiting" w:date="2015-11-30T17:04:00Z">
        <w:r w:rsidR="0015454F" w:rsidRPr="00C3411E">
          <w:t>producing and selling large quantities</w:t>
        </w:r>
      </w:ins>
      <w:ins w:id="216" w:author="Karissa Whiting" w:date="2015-11-30T18:01:00Z">
        <w:r w:rsidR="00977519" w:rsidRPr="00C3411E">
          <w:t xml:space="preserve"> </w:t>
        </w:r>
      </w:ins>
      <w:r w:rsidRPr="00C3411E">
        <w:t xml:space="preserve"> of PPE and other health equipment generally </w:t>
      </w:r>
      <w:ins w:id="217" w:author="Andrew Huff" w:date="2015-11-24T09:57:00Z">
        <w:r w:rsidR="00654E63" w:rsidRPr="00C3411E">
          <w:t xml:space="preserve">had </w:t>
        </w:r>
      </w:ins>
      <w:r w:rsidRPr="00C3411E">
        <w:t xml:space="preserve">stock spikes, increased sales, and designed new products specific </w:t>
      </w:r>
      <w:del w:id="218" w:author="Karissa Whiting" w:date="2015-11-30T18:03:00Z">
        <w:r w:rsidRPr="00C3411E" w:rsidDel="00977519">
          <w:delText>to the disease</w:delText>
        </w:r>
      </w:del>
      <w:ins w:id="219" w:author="Karissa Whiting" w:date="2015-11-30T18:03:00Z">
        <w:r w:rsidR="00977519" w:rsidRPr="00C3411E">
          <w:t>to Ebola response</w:t>
        </w:r>
      </w:ins>
      <w:r w:rsidRPr="00C3411E">
        <w:t>. Medline Industries self-reported over $7 billion in sales in 2014, up from $5.8 billion in 2013</w:t>
      </w:r>
      <w:r w:rsidRPr="00C3411E">
        <w:rPr>
          <w:vertAlign w:val="superscript"/>
        </w:rPr>
        <w:footnoteReference w:id="24"/>
      </w:r>
      <w:r w:rsidRPr="00C3411E">
        <w:t>. BioMedical Devices received 10 times as many orders in October</w:t>
      </w:r>
      <w:ins w:id="220" w:author="Karissa Whiting" w:date="2015-12-03T13:52:00Z">
        <w:r w:rsidR="00DB6272">
          <w:t xml:space="preserve"> and </w:t>
        </w:r>
      </w:ins>
      <w:r w:rsidRPr="00C3411E">
        <w:t xml:space="preserve">November than September </w:t>
      </w:r>
      <w:ins w:id="221" w:author="Karissa Whiting" w:date="2015-12-03T13:52:00Z">
        <w:r w:rsidR="00DB6272">
          <w:t xml:space="preserve">of </w:t>
        </w:r>
      </w:ins>
      <w:r w:rsidRPr="00C3411E">
        <w:t>2014 and went into backorder</w:t>
      </w:r>
      <w:r w:rsidRPr="00C3411E">
        <w:rPr>
          <w:vertAlign w:val="superscript"/>
        </w:rPr>
        <w:footnoteReference w:id="25"/>
      </w:r>
      <w:r w:rsidRPr="00C3411E">
        <w:t>. Alpha Pro Tech (APT) and Lakeland Industries, both PPE suppliers, saw share increases of over 200% in 2014 (Figures 1 &amp; 2)</w:t>
      </w:r>
      <w:ins w:id="222" w:author="Karissa Whiting" w:date="2015-12-01T09:46:00Z">
        <w:r w:rsidR="00D7576E" w:rsidRPr="00C3411E">
          <w:rPr>
            <w:vertAlign w:val="superscript"/>
          </w:rPr>
          <w:t xml:space="preserve"> </w:t>
        </w:r>
        <w:r w:rsidR="00D7576E" w:rsidRPr="00C3411E">
          <w:rPr>
            <w:vertAlign w:val="superscript"/>
          </w:rPr>
          <w:footnoteReference w:id="26"/>
        </w:r>
      </w:ins>
      <w:r w:rsidRPr="00C3411E">
        <w:t>. In their annual report, Lakeland Industries attributed their gross profit increase from 28.2 % in the previous year to 37.5% in the fourth quarter of 2015 to sales in PPE related to the U.S. Ebola response</w:t>
      </w:r>
      <w:r w:rsidRPr="00C3411E">
        <w:rPr>
          <w:vertAlign w:val="superscript"/>
        </w:rPr>
        <w:footnoteReference w:id="27"/>
      </w:r>
      <w:r w:rsidRPr="00C3411E">
        <w:t>. During this period, Lakeland tripled production capacity for PPE and obtained several large contracts</w:t>
      </w:r>
      <w:r w:rsidRPr="00C3411E">
        <w:rPr>
          <w:vertAlign w:val="superscript"/>
        </w:rPr>
        <w:footnoteReference w:id="28"/>
      </w:r>
      <w:r w:rsidRPr="00C3411E">
        <w:t xml:space="preserve">. Lakeland had to sell shares of common stock in October 2014 to support increased production due to demand of Ebola-related safety products, although shares began falling 26% after panic concerning the Ebola </w:t>
      </w:r>
      <w:del w:id="225" w:author="Karissa" w:date="2015-12-01T07:26:00Z">
        <w:r w:rsidRPr="00C3411E" w:rsidDel="00E35662">
          <w:delText xml:space="preserve">outbreak </w:delText>
        </w:r>
      </w:del>
      <w:ins w:id="226" w:author="Karissa" w:date="2015-12-01T07:26:00Z">
        <w:r w:rsidR="00E35662" w:rsidRPr="00C3411E">
          <w:t xml:space="preserve">epidemic </w:t>
        </w:r>
      </w:ins>
      <w:r w:rsidRPr="00C3411E">
        <w:t>cooled slightly</w:t>
      </w:r>
      <w:r w:rsidRPr="00C3411E">
        <w:rPr>
          <w:vertAlign w:val="superscript"/>
        </w:rPr>
        <w:footnoteReference w:id="29"/>
      </w:r>
      <w:r w:rsidRPr="00C3411E">
        <w:t xml:space="preserve">. Nonetheless, </w:t>
      </w:r>
      <w:ins w:id="227" w:author="Karissa" w:date="2015-11-30T23:33:00Z">
        <w:r w:rsidR="00E529A3" w:rsidRPr="00C3411E">
          <w:t xml:space="preserve">Lakeland’s </w:t>
        </w:r>
      </w:ins>
      <w:del w:id="228" w:author="Karissa" w:date="2015-11-30T23:33:00Z">
        <w:r w:rsidRPr="00C3411E" w:rsidDel="00E529A3">
          <w:delText xml:space="preserve">the </w:delText>
        </w:r>
      </w:del>
      <w:ins w:id="229" w:author="Karissa" w:date="2015-11-30T23:31:00Z">
        <w:r w:rsidR="00E529A3" w:rsidRPr="00C3411E">
          <w:t xml:space="preserve">2014 </w:t>
        </w:r>
      </w:ins>
      <w:r w:rsidRPr="00C3411E">
        <w:t xml:space="preserve">fiscal year </w:t>
      </w:r>
      <w:del w:id="230" w:author="Karissa" w:date="2015-11-30T23:31:00Z">
        <w:r w:rsidRPr="00C3411E" w:rsidDel="00E529A3">
          <w:delText xml:space="preserve">March-October 2014 </w:delText>
        </w:r>
      </w:del>
      <w:del w:id="231" w:author="Karissa" w:date="2015-11-30T23:32:00Z">
        <w:r w:rsidRPr="00C3411E" w:rsidDel="00E529A3">
          <w:delText>had</w:delText>
        </w:r>
      </w:del>
      <w:ins w:id="232" w:author="Karissa" w:date="2015-11-30T23:32:00Z">
        <w:r w:rsidR="00E529A3" w:rsidRPr="00C3411E">
          <w:t xml:space="preserve">showed financial figures </w:t>
        </w:r>
      </w:ins>
      <w:ins w:id="233" w:author="Karissa" w:date="2015-11-30T23:33:00Z">
        <w:r w:rsidR="00E529A3" w:rsidRPr="00C3411E">
          <w:t>markedly</w:t>
        </w:r>
      </w:ins>
      <w:ins w:id="234" w:author="Karissa" w:date="2015-11-30T23:32:00Z">
        <w:r w:rsidR="00E529A3" w:rsidRPr="00C3411E">
          <w:t xml:space="preserve"> higher than previous years, </w:t>
        </w:r>
      </w:ins>
      <w:ins w:id="235" w:author="Karissa Whiting" w:date="2015-12-02T12:52:00Z">
        <w:r w:rsidR="00C7297C" w:rsidRPr="00C3411E">
          <w:t xml:space="preserve">and </w:t>
        </w:r>
      </w:ins>
      <w:ins w:id="236" w:author="Karissa Whiting" w:date="2015-12-03T13:53:00Z">
        <w:r w:rsidR="00DB6272">
          <w:t xml:space="preserve">the company </w:t>
        </w:r>
      </w:ins>
      <w:ins w:id="237" w:author="Karissa Whiting" w:date="2015-12-02T12:52:00Z">
        <w:r w:rsidR="00C7297C" w:rsidRPr="00C3411E">
          <w:t xml:space="preserve">ended the year </w:t>
        </w:r>
      </w:ins>
      <w:ins w:id="238" w:author="Karissa" w:date="2015-11-30T23:32:00Z">
        <w:r w:rsidR="00E529A3" w:rsidRPr="00C3411E">
          <w:t>with a</w:t>
        </w:r>
      </w:ins>
      <w:ins w:id="239" w:author="Karissa" w:date="2015-11-30T23:31:00Z">
        <w:r w:rsidR="00E529A3" w:rsidRPr="00C3411E">
          <w:t xml:space="preserve"> total revenue of $99,734,00 and a gross profit of $33,712,000</w:t>
        </w:r>
      </w:ins>
      <w:del w:id="240" w:author="Karissa" w:date="2015-11-30T23:33:00Z">
        <w:r w:rsidRPr="00C3411E" w:rsidDel="00E529A3">
          <w:delText xml:space="preserve"> the highest revenue and gross profit in 4 years for Lakeland Industries</w:delText>
        </w:r>
      </w:del>
      <w:r w:rsidRPr="00C3411E">
        <w:rPr>
          <w:vertAlign w:val="superscript"/>
        </w:rPr>
        <w:footnoteReference w:id="30"/>
      </w:r>
      <w:r w:rsidRPr="00C3411E">
        <w:t xml:space="preserve">. Similarly, Alpha Pro Tech stated in their annual report that the 28% increase in Infection Control segment sales was primarily due to increased sales in the fourth quarter of 2014, a result of the U.S. response to the Ebola </w:t>
      </w:r>
      <w:del w:id="241" w:author="Karissa" w:date="2015-12-01T07:26:00Z">
        <w:r w:rsidRPr="00C3411E" w:rsidDel="00E35662">
          <w:delText>outbrea</w:delText>
        </w:r>
      </w:del>
      <w:ins w:id="242" w:author="Karissa" w:date="2015-12-01T07:26:00Z">
        <w:r w:rsidR="00E35662" w:rsidRPr="00C3411E">
          <w:t>epidemic</w:t>
        </w:r>
      </w:ins>
      <w:del w:id="243" w:author="Karissa" w:date="2015-12-01T07:26:00Z">
        <w:r w:rsidRPr="00C3411E" w:rsidDel="00E35662">
          <w:delText>k</w:delText>
        </w:r>
      </w:del>
      <w:r w:rsidRPr="00C3411E">
        <w:rPr>
          <w:vertAlign w:val="superscript"/>
        </w:rPr>
        <w:footnoteReference w:id="31"/>
      </w:r>
      <w:r w:rsidRPr="00C3411E">
        <w:t xml:space="preserve">. </w:t>
      </w:r>
      <w:del w:id="244" w:author="Karissa Whiting" w:date="2015-12-03T13:54:00Z">
        <w:r w:rsidRPr="00C3411E" w:rsidDel="00DB6272">
          <w:delText>asksales increased by 8.6%, and shield sales increased by 73.4%</w:delText>
        </w:r>
        <w:r w:rsidRPr="00C3411E" w:rsidDel="00DB6272">
          <w:rPr>
            <w:vertAlign w:val="superscript"/>
          </w:rPr>
          <w:footnoteReference w:id="32"/>
        </w:r>
        <w:r w:rsidRPr="00C3411E" w:rsidDel="00DB6272">
          <w:delText xml:space="preserve">. </w:delText>
        </w:r>
      </w:del>
    </w:p>
    <w:p w14:paraId="5CEDD7E5" w14:textId="3085D1AD" w:rsidR="005376C1" w:rsidRPr="00C3411E" w:rsidRDefault="00BB38E8" w:rsidP="00D7576E">
      <w:pPr>
        <w:pStyle w:val="normal0"/>
        <w:spacing w:line="480" w:lineRule="auto"/>
        <w:ind w:firstLine="720"/>
      </w:pPr>
      <w:r w:rsidRPr="00C3411E">
        <w:t>The SARS outbreak in 2003 created similar demand surges for PPE and other protective products and some companies responded to this demand by developing new and highly effective preventative and protective equipment. Singapore Technologies Electronics, a company of Singapore Technologies Engineering, developed a thermal camera system able to detect fevers and within five weeks sold 138 camera systems, contributing an estimated $12 million to the company’s annual sales</w:t>
      </w:r>
      <w:r w:rsidRPr="00C3411E">
        <w:rPr>
          <w:vertAlign w:val="superscript"/>
        </w:rPr>
        <w:footnoteReference w:id="33"/>
      </w:r>
      <w:r w:rsidRPr="00C3411E">
        <w:t xml:space="preserve">. As seen in the Ebola </w:t>
      </w:r>
      <w:ins w:id="247" w:author="Karissa" w:date="2015-12-01T07:26:00Z">
        <w:r w:rsidR="00E35662" w:rsidRPr="00C3411E">
          <w:t>epidemic</w:t>
        </w:r>
      </w:ins>
      <w:del w:id="248" w:author="Karissa" w:date="2015-12-01T07:26:00Z">
        <w:r w:rsidRPr="00C3411E" w:rsidDel="00E35662">
          <w:delText>outbreak</w:delText>
        </w:r>
      </w:del>
      <w:r w:rsidRPr="00C3411E">
        <w:t>, overall PPE demand increased as well: Halyard Health of Kimberly Clark reported a rise in PPE orders 30% above normal pre-influenza season annual levels and hit their cap production during the SARS outbreak in 2003</w:t>
      </w:r>
      <w:r w:rsidRPr="00C3411E">
        <w:rPr>
          <w:vertAlign w:val="superscript"/>
        </w:rPr>
        <w:footnoteReference w:id="34"/>
      </w:r>
      <w:r w:rsidRPr="00C3411E">
        <w:t xml:space="preserve">. </w:t>
      </w:r>
      <w:ins w:id="249" w:author="Karissa Whiting" w:date="2015-11-30T18:19:00Z">
        <w:r w:rsidR="00135E71" w:rsidRPr="00C3411E">
          <w:t xml:space="preserve"> </w:t>
        </w:r>
      </w:ins>
      <w:ins w:id="250" w:author="Karissa Whiting" w:date="2015-12-02T15:47:00Z">
        <w:r w:rsidR="00214D70" w:rsidRPr="00C3411E">
          <w:t>Like with the Ebola</w:t>
        </w:r>
      </w:ins>
      <w:ins w:id="251" w:author="Karissa Whiting" w:date="2015-12-02T15:48:00Z">
        <w:r w:rsidR="00214D70" w:rsidRPr="00C3411E">
          <w:t xml:space="preserve"> epidemic, i</w:t>
        </w:r>
      </w:ins>
      <w:ins w:id="252" w:author="Karissa" w:date="2015-12-01T00:50:00Z">
        <w:r w:rsidR="002B7EA2" w:rsidRPr="00C3411E">
          <w:t>ncreased demand and sale of</w:t>
        </w:r>
      </w:ins>
      <w:ins w:id="253" w:author="Karissa" w:date="2015-12-01T00:48:00Z">
        <w:r w:rsidR="00F2096B" w:rsidRPr="00C3411E">
          <w:t xml:space="preserve"> PPE </w:t>
        </w:r>
      </w:ins>
      <w:ins w:id="254" w:author="Karissa" w:date="2015-12-01T00:49:00Z">
        <w:r w:rsidR="00F2096B" w:rsidRPr="00C3411E">
          <w:t>during</w:t>
        </w:r>
      </w:ins>
      <w:ins w:id="255" w:author="Karissa Whiting" w:date="2015-12-02T15:48:00Z">
        <w:r w:rsidR="00214D70" w:rsidRPr="00C3411E">
          <w:t xml:space="preserve"> </w:t>
        </w:r>
      </w:ins>
      <w:ins w:id="256" w:author="Karissa Whiting" w:date="2015-12-02T15:49:00Z">
        <w:r w:rsidR="00214D70" w:rsidRPr="00C3411E">
          <w:t>the</w:t>
        </w:r>
      </w:ins>
      <w:ins w:id="257" w:author="Karissa Whiting" w:date="2015-12-02T15:48:00Z">
        <w:r w:rsidR="00214D70" w:rsidRPr="00C3411E">
          <w:t xml:space="preserve"> SARS outbreak</w:t>
        </w:r>
      </w:ins>
      <w:ins w:id="258" w:author="Karissa" w:date="2015-12-01T00:49:00Z">
        <w:r w:rsidR="00F2096B" w:rsidRPr="00C3411E">
          <w:t xml:space="preserve"> </w:t>
        </w:r>
      </w:ins>
      <w:ins w:id="259" w:author="Karissa" w:date="2015-12-01T00:47:00Z">
        <w:del w:id="260" w:author="Karissa Whiting" w:date="2015-12-02T15:48:00Z">
          <w:r w:rsidR="00F2096B" w:rsidRPr="00C3411E" w:rsidDel="00214D70">
            <w:delText xml:space="preserve">outbreaks </w:delText>
          </w:r>
        </w:del>
      </w:ins>
      <w:ins w:id="261" w:author="Karissa" w:date="2015-12-01T00:46:00Z">
        <w:del w:id="262" w:author="Karissa Whiting" w:date="2015-12-02T15:48:00Z">
          <w:r w:rsidR="00F2096B" w:rsidRPr="00C3411E" w:rsidDel="00214D70">
            <w:delText>like the</w:delText>
          </w:r>
        </w:del>
      </w:ins>
      <w:ins w:id="263" w:author="Karissa" w:date="2015-12-01T00:50:00Z">
        <w:del w:id="264" w:author="Karissa Whiting" w:date="2015-12-02T15:48:00Z">
          <w:r w:rsidR="002B7EA2" w:rsidRPr="00C3411E" w:rsidDel="00214D70">
            <w:delText xml:space="preserve"> 2013</w:delText>
          </w:r>
        </w:del>
      </w:ins>
      <w:ins w:id="265" w:author="Karissa" w:date="2015-12-01T00:46:00Z">
        <w:del w:id="266" w:author="Karissa Whiting" w:date="2015-12-02T15:48:00Z">
          <w:r w:rsidR="00F2096B" w:rsidRPr="00C3411E" w:rsidDel="00214D70">
            <w:delText xml:space="preserve"> SARS and </w:delText>
          </w:r>
        </w:del>
      </w:ins>
      <w:ins w:id="267" w:author="Karissa" w:date="2015-12-01T00:50:00Z">
        <w:del w:id="268" w:author="Karissa Whiting" w:date="2015-12-02T15:48:00Z">
          <w:r w:rsidR="002B7EA2" w:rsidRPr="00C3411E" w:rsidDel="00214D70">
            <w:delText xml:space="preserve">2014 </w:delText>
          </w:r>
        </w:del>
      </w:ins>
      <w:ins w:id="269" w:author="Karissa" w:date="2015-12-01T00:46:00Z">
        <w:del w:id="270" w:author="Karissa Whiting" w:date="2015-12-02T15:48:00Z">
          <w:r w:rsidR="00E35662" w:rsidRPr="00C3411E" w:rsidDel="00214D70">
            <w:delText>Ebola epidemics</w:delText>
          </w:r>
        </w:del>
      </w:ins>
      <w:ins w:id="271" w:author="Karissa" w:date="2015-12-01T00:47:00Z">
        <w:del w:id="272" w:author="Karissa Whiting" w:date="2015-12-02T15:48:00Z">
          <w:r w:rsidR="00F2096B" w:rsidRPr="00C3411E" w:rsidDel="00214D70">
            <w:delText xml:space="preserve"> create</w:delText>
          </w:r>
        </w:del>
      </w:ins>
      <w:ins w:id="273" w:author="Karissa Whiting" w:date="2015-12-02T15:48:00Z">
        <w:r w:rsidR="00214D70" w:rsidRPr="00C3411E">
          <w:t>created</w:t>
        </w:r>
      </w:ins>
      <w:ins w:id="274" w:author="Karissa" w:date="2015-12-01T00:47:00Z">
        <w:r w:rsidR="00F2096B" w:rsidRPr="00C3411E">
          <w:t xml:space="preserve"> unique opportunities for profit</w:t>
        </w:r>
      </w:ins>
      <w:ins w:id="275" w:author="Karissa" w:date="2015-12-01T00:48:00Z">
        <w:r w:rsidR="00F2096B" w:rsidRPr="00C3411E">
          <w:t xml:space="preserve"> for companies that provide </w:t>
        </w:r>
      </w:ins>
      <w:ins w:id="276" w:author="Karissa" w:date="2015-12-01T00:49:00Z">
        <w:r w:rsidR="002B7EA2" w:rsidRPr="00C3411E">
          <w:t xml:space="preserve">these necessary </w:t>
        </w:r>
      </w:ins>
      <w:ins w:id="277" w:author="Karissa Whiting" w:date="2015-12-02T15:50:00Z">
        <w:r w:rsidR="00214D70" w:rsidRPr="00C3411E">
          <w:t xml:space="preserve">specialized </w:t>
        </w:r>
      </w:ins>
      <w:ins w:id="278" w:author="Karissa Whiting" w:date="2015-12-03T13:55:00Z">
        <w:r w:rsidR="00DB6272" w:rsidRPr="00C3411E">
          <w:t>equipment</w:t>
        </w:r>
      </w:ins>
      <w:ins w:id="279" w:author="Karissa" w:date="2015-12-01T00:49:00Z">
        <w:r w:rsidR="002B7EA2" w:rsidRPr="00C3411E">
          <w:t xml:space="preserve"> to </w:t>
        </w:r>
      </w:ins>
      <w:ins w:id="280" w:author="Karissa" w:date="2015-12-01T00:50:00Z">
        <w:r w:rsidR="002B7EA2" w:rsidRPr="00C3411E">
          <w:t xml:space="preserve">affected governments and </w:t>
        </w:r>
      </w:ins>
      <w:ins w:id="281" w:author="Karissa" w:date="2015-12-01T00:48:00Z">
        <w:r w:rsidR="002B7EA2" w:rsidRPr="00C3411E">
          <w:t>treatment facilities.</w:t>
        </w:r>
      </w:ins>
    </w:p>
    <w:p w14:paraId="6CDA48DC" w14:textId="483C62CE" w:rsidR="00DE7A1A" w:rsidRPr="00C3411E" w:rsidRDefault="00BB38E8" w:rsidP="00D7576E">
      <w:pPr>
        <w:pStyle w:val="normal0"/>
        <w:spacing w:line="480" w:lineRule="auto"/>
        <w:ind w:firstLine="720"/>
        <w:rPr>
          <w:ins w:id="282" w:author="Karissa" w:date="2015-11-30T22:34:00Z"/>
        </w:rPr>
      </w:pPr>
      <w:r w:rsidRPr="002773D1">
        <w:t xml:space="preserve">PPE is only one of many preparedness costs that face </w:t>
      </w:r>
      <w:ins w:id="283" w:author="Karissa Whiting" w:date="2015-12-02T15:49:00Z">
        <w:r w:rsidR="00214D70" w:rsidRPr="00545CA9">
          <w:t>treatment</w:t>
        </w:r>
      </w:ins>
      <w:r w:rsidRPr="00F80115">
        <w:t xml:space="preserve"> facilities during a </w:t>
      </w:r>
      <w:r w:rsidRPr="00AC7B93">
        <w:t xml:space="preserve">disease outbreak. Training healthcare workers and government personnel for </w:t>
      </w:r>
      <w:del w:id="284" w:author="Karissa Whiting" w:date="2015-12-02T15:50:00Z">
        <w:r w:rsidRPr="00D30E06" w:rsidDel="00214D70">
          <w:delText xml:space="preserve">a </w:delText>
        </w:r>
      </w:del>
      <w:del w:id="285" w:author="Karissa Whiting" w:date="2015-11-30T18:22:00Z">
        <w:r w:rsidRPr="002B7ED6" w:rsidDel="00135E71">
          <w:delText>pandemic event</w:delText>
        </w:r>
      </w:del>
      <w:ins w:id="286" w:author="Karissa Whiting" w:date="2015-11-30T18:22:00Z">
        <w:r w:rsidR="00135E71" w:rsidRPr="00DB6272">
          <w:t>disease outbreak</w:t>
        </w:r>
      </w:ins>
      <w:r w:rsidRPr="00DB6272">
        <w:t xml:space="preserve"> </w:t>
      </w:r>
      <w:ins w:id="287" w:author="Karissa Whiting" w:date="2015-12-03T13:55:00Z">
        <w:r w:rsidR="00DB6272">
          <w:t xml:space="preserve">response </w:t>
        </w:r>
      </w:ins>
      <w:r w:rsidRPr="00DB6272">
        <w:t>can be one of the most costly preparedness expenditures for</w:t>
      </w:r>
      <w:ins w:id="288" w:author="Karissa Whiting" w:date="2015-12-03T13:55:00Z">
        <w:r w:rsidR="00DB6272">
          <w:t xml:space="preserve"> organizations</w:t>
        </w:r>
      </w:ins>
      <w:r w:rsidRPr="00DB6272">
        <w:t xml:space="preserve">, yet </w:t>
      </w:r>
      <w:ins w:id="289" w:author="Andrew Huff" w:date="2015-11-24T10:09:00Z">
        <w:r w:rsidR="002C6536" w:rsidRPr="00DB6272">
          <w:t>the</w:t>
        </w:r>
      </w:ins>
      <w:ins w:id="290" w:author="Karissa Whiting" w:date="2015-12-02T15:51:00Z">
        <w:r w:rsidR="00214D70" w:rsidRPr="00DB6272">
          <w:t xml:space="preserve"> economic cost of</w:t>
        </w:r>
      </w:ins>
      <w:ins w:id="291" w:author="Andrew Huff" w:date="2015-11-24T10:09:00Z">
        <w:r w:rsidR="002C6536" w:rsidRPr="00DB6272">
          <w:t xml:space="preserve"> training </w:t>
        </w:r>
        <w:del w:id="292" w:author="Karissa Whiting" w:date="2015-12-02T15:51:00Z">
          <w:r w:rsidR="002C6536" w:rsidRPr="00DB6272" w:rsidDel="00214D70">
            <w:delText xml:space="preserve">cost </w:delText>
          </w:r>
        </w:del>
      </w:ins>
      <w:ins w:id="293" w:author="Karissa Whiting" w:date="2015-12-02T15:51:00Z">
        <w:r w:rsidR="00214D70" w:rsidRPr="00DB6272">
          <w:t xml:space="preserve">is </w:t>
        </w:r>
      </w:ins>
      <w:del w:id="294" w:author="Karissa Whiting" w:date="2015-12-02T15:51:00Z">
        <w:r w:rsidRPr="00DB6272" w:rsidDel="00214D70">
          <w:delText xml:space="preserve">is </w:delText>
        </w:r>
      </w:del>
      <w:r w:rsidRPr="00DB6272">
        <w:t xml:space="preserve">seldom discussed in relation to the economics of pandemic events. </w:t>
      </w:r>
      <w:ins w:id="295" w:author="Karissa" w:date="2015-11-30T23:40:00Z">
        <w:r w:rsidR="00DF3E6C" w:rsidRPr="00DB6272">
          <w:t xml:space="preserve">Training procedures for infectious disease outbreaks are often resource-intensive and expensive, making it costly to train large amounts of people quickly, but </w:t>
        </w:r>
      </w:ins>
      <w:ins w:id="296" w:author="Karissa" w:date="2015-11-30T23:50:00Z">
        <w:r w:rsidR="003B126A" w:rsidRPr="00DB6272">
          <w:t>adequately trained staff is necessary to control outbreaks of infectious diseases</w:t>
        </w:r>
      </w:ins>
      <w:ins w:id="297" w:author="Karissa Whiting" w:date="2015-12-03T13:56:00Z">
        <w:r w:rsidR="00DB6272">
          <w:t xml:space="preserve"> </w:t>
        </w:r>
      </w:ins>
      <w:ins w:id="298" w:author="Karissa" w:date="2015-11-30T23:50:00Z">
        <w:r w:rsidR="003B126A" w:rsidRPr="00DB6272">
          <w:t>like Ebola</w:t>
        </w:r>
      </w:ins>
      <w:ins w:id="299" w:author="Karissa" w:date="2015-11-30T23:51:00Z">
        <w:r w:rsidR="003B126A" w:rsidRPr="00C3411E">
          <w:rPr>
            <w:rStyle w:val="FootnoteReference"/>
          </w:rPr>
          <w:footnoteReference w:id="35"/>
        </w:r>
      </w:ins>
      <w:ins w:id="301" w:author="Karissa" w:date="2015-11-30T23:52:00Z">
        <w:r w:rsidR="003B126A" w:rsidRPr="00C3411E">
          <w:t xml:space="preserve"> </w:t>
        </w:r>
        <w:r w:rsidR="003B126A" w:rsidRPr="00C3411E">
          <w:rPr>
            <w:rStyle w:val="FootnoteReference"/>
          </w:rPr>
          <w:footnoteReference w:id="36"/>
        </w:r>
      </w:ins>
      <w:ins w:id="303" w:author="Karissa" w:date="2015-11-30T23:50:00Z">
        <w:r w:rsidR="003B126A" w:rsidRPr="00C3411E">
          <w:t xml:space="preserve">. </w:t>
        </w:r>
      </w:ins>
      <w:r w:rsidRPr="00C3411E">
        <w:t>In a report on the cost of Ebola-preparedness in U.S. hospitals, Daly</w:t>
      </w:r>
      <w:ins w:id="304" w:author="Karissa" w:date="2015-11-30T23:52:00Z">
        <w:r w:rsidR="003B126A" w:rsidRPr="00C3411E">
          <w:t xml:space="preserve"> suggests</w:t>
        </w:r>
      </w:ins>
      <w:ins w:id="305" w:author="Karissa" w:date="2015-11-30T23:43:00Z">
        <w:r w:rsidR="00A835F6" w:rsidRPr="00C3411E">
          <w:t xml:space="preserve"> </w:t>
        </w:r>
      </w:ins>
      <w:r w:rsidRPr="00C3411E">
        <w:t xml:space="preserve">that the largest cost of Ebola preparedness was </w:t>
      </w:r>
      <w:ins w:id="306" w:author="Karissa Whiting" w:date="2015-12-02T15:53:00Z">
        <w:r w:rsidR="00325B1C" w:rsidRPr="00C3411E">
          <w:t xml:space="preserve">in fact </w:t>
        </w:r>
      </w:ins>
      <w:r w:rsidRPr="00C3411E">
        <w:t>staff training</w:t>
      </w:r>
      <w:ins w:id="307" w:author="Karissa" w:date="2015-11-30T01:04:00Z">
        <w:r w:rsidR="001F2AAF" w:rsidRPr="00C3411E">
          <w:rPr>
            <w:rStyle w:val="FootnoteReference"/>
          </w:rPr>
          <w:footnoteReference w:id="37"/>
        </w:r>
      </w:ins>
      <w:r w:rsidRPr="00C3411E">
        <w:t xml:space="preserve">. The sudden fear of Ebola spreading to the U.S. created a high demand for hospital staff </w:t>
      </w:r>
      <w:del w:id="309" w:author="Karissa" w:date="2015-11-30T21:02:00Z">
        <w:r w:rsidRPr="00C3411E" w:rsidDel="00FF5B5F">
          <w:delText xml:space="preserve">to be trained </w:delText>
        </w:r>
      </w:del>
      <w:ins w:id="310" w:author="Karissa" w:date="2015-11-30T21:02:00Z">
        <w:r w:rsidR="00FF5B5F" w:rsidRPr="00C3411E">
          <w:t xml:space="preserve">training </w:t>
        </w:r>
      </w:ins>
      <w:ins w:id="311" w:author="Karissa" w:date="2015-11-30T22:44:00Z">
        <w:r w:rsidR="007E28D4" w:rsidRPr="00C3411E">
          <w:t xml:space="preserve">that was costly </w:t>
        </w:r>
      </w:ins>
      <w:ins w:id="312" w:author="Karissa" w:date="2015-11-30T21:02:00Z">
        <w:r w:rsidR="00FF5B5F" w:rsidRPr="00C3411E">
          <w:t xml:space="preserve">due to </w:t>
        </w:r>
      </w:ins>
      <w:del w:id="313" w:author="Karissa" w:date="2015-11-30T20:55:00Z">
        <w:r w:rsidRPr="00C3411E" w:rsidDel="00FF5B5F">
          <w:delText xml:space="preserve">and estimates of </w:delText>
        </w:r>
      </w:del>
      <w:r w:rsidRPr="00C3411E">
        <w:t xml:space="preserve">administrative costs </w:t>
      </w:r>
      <w:del w:id="314" w:author="Karissa" w:date="2015-11-30T20:55:00Z">
        <w:r w:rsidRPr="00C3411E" w:rsidDel="00FF5B5F">
          <w:delText>due to</w:delText>
        </w:r>
      </w:del>
      <w:ins w:id="315" w:author="Karissa" w:date="2015-11-30T20:55:00Z">
        <w:r w:rsidR="00FF5B5F" w:rsidRPr="00C3411E">
          <w:t>and</w:t>
        </w:r>
      </w:ins>
      <w:ins w:id="316" w:author="Karissa Whiting" w:date="2015-12-02T15:55:00Z">
        <w:r w:rsidR="00325B1C" w:rsidRPr="00C3411E">
          <w:t xml:space="preserve"> the</w:t>
        </w:r>
      </w:ins>
      <w:ins w:id="317" w:author="Karissa" w:date="2015-11-30T20:55:00Z">
        <w:r w:rsidR="00FF5B5F" w:rsidRPr="00C3411E">
          <w:t xml:space="preserve"> </w:t>
        </w:r>
      </w:ins>
      <w:ins w:id="318" w:author="Karissa Whiting" w:date="2015-12-02T15:54:00Z">
        <w:r w:rsidR="00325B1C" w:rsidRPr="00C3411E">
          <w:t xml:space="preserve">opportunity cost of </w:t>
        </w:r>
      </w:ins>
      <w:ins w:id="319" w:author="Karissa Whiting" w:date="2015-12-02T15:55:00Z">
        <w:r w:rsidR="00325B1C" w:rsidRPr="00C3411E">
          <w:t xml:space="preserve">staff time </w:t>
        </w:r>
      </w:ins>
      <w:r w:rsidRPr="00C3411E">
        <w:t xml:space="preserve">spent </w:t>
      </w:r>
      <w:ins w:id="320" w:author="Karissa Whiting" w:date="2015-12-03T13:56:00Z">
        <w:r w:rsidR="00DB6272">
          <w:t>learning</w:t>
        </w:r>
        <w:r w:rsidR="00DB6272" w:rsidRPr="00C3411E">
          <w:t xml:space="preserve"> </w:t>
        </w:r>
      </w:ins>
      <w:r w:rsidRPr="00C3411E">
        <w:t>Ebola procedures and protocols</w:t>
      </w:r>
      <w:del w:id="321" w:author="Karissa" w:date="2015-11-30T20:56:00Z">
        <w:r w:rsidRPr="00C3411E" w:rsidDel="00FF5B5F">
          <w:delText xml:space="preserve"> were also incredibly high</w:delText>
        </w:r>
      </w:del>
      <w:ins w:id="322" w:author="Karissa" w:date="2015-11-30T01:03:00Z">
        <w:r w:rsidR="001F2AAF" w:rsidRPr="00C3411E">
          <w:rPr>
            <w:vertAlign w:val="superscript"/>
          </w:rPr>
          <w:footnoteReference w:id="38"/>
        </w:r>
        <w:r w:rsidR="001F2AAF" w:rsidRPr="00C3411E">
          <w:t xml:space="preserve"> </w:t>
        </w:r>
      </w:ins>
      <w:r w:rsidRPr="00C3411E">
        <w:rPr>
          <w:vertAlign w:val="superscript"/>
        </w:rPr>
        <w:footnoteReference w:id="39"/>
      </w:r>
      <w:r w:rsidRPr="00C3411E">
        <w:t>.</w:t>
      </w:r>
      <w:ins w:id="325" w:author="Karissa" w:date="2015-11-30T20:56:00Z">
        <w:r w:rsidR="00FF5B5F" w:rsidRPr="00C3411E">
          <w:t xml:space="preserve"> </w:t>
        </w:r>
      </w:ins>
      <w:ins w:id="326" w:author="Karissa" w:date="2015-11-30T22:27:00Z">
        <w:r w:rsidR="00DE7A1A" w:rsidRPr="00C3411E">
          <w:t xml:space="preserve">For example, </w:t>
        </w:r>
      </w:ins>
      <w:ins w:id="327" w:author="Karissa" w:date="2015-11-30T21:03:00Z">
        <w:r w:rsidR="00DE7A1A" w:rsidRPr="00C3411E">
          <w:t>h</w:t>
        </w:r>
        <w:r w:rsidR="00FF5B5F" w:rsidRPr="00C3411E">
          <w:t xml:space="preserve">ospitals in Connecticut estimated spending </w:t>
        </w:r>
      </w:ins>
      <w:ins w:id="328" w:author="Karissa" w:date="2015-11-30T21:05:00Z">
        <w:r w:rsidR="00BD1A03" w:rsidRPr="00C3411E">
          <w:t>around 2 million in</w:t>
        </w:r>
      </w:ins>
      <w:ins w:id="329" w:author="Karissa" w:date="2015-11-30T22:45:00Z">
        <w:r w:rsidR="00870BB4" w:rsidRPr="00C3411E">
          <w:t xml:space="preserve"> Ebola</w:t>
        </w:r>
      </w:ins>
      <w:ins w:id="330" w:author="Karissa" w:date="2015-11-30T21:05:00Z">
        <w:r w:rsidR="00BD1A03" w:rsidRPr="00C3411E">
          <w:t xml:space="preserve"> training cost alone</w:t>
        </w:r>
      </w:ins>
      <w:ins w:id="331" w:author="Karissa" w:date="2015-11-30T21:06:00Z">
        <w:r w:rsidR="00BD1A03" w:rsidRPr="00C3411E">
          <w:rPr>
            <w:rStyle w:val="FootnoteReference"/>
          </w:rPr>
          <w:footnoteReference w:id="40"/>
        </w:r>
      </w:ins>
      <w:ins w:id="333" w:author="Karissa" w:date="2015-11-30T21:05:00Z">
        <w:r w:rsidR="00BD1A03" w:rsidRPr="00C3411E">
          <w:t>.</w:t>
        </w:r>
      </w:ins>
      <w:ins w:id="334" w:author="Karissa" w:date="2015-11-30T21:49:00Z">
        <w:r w:rsidR="00F07667" w:rsidRPr="00C3411E">
          <w:t xml:space="preserve"> </w:t>
        </w:r>
      </w:ins>
      <w:r w:rsidRPr="00C3411E">
        <w:t xml:space="preserve"> </w:t>
      </w:r>
      <w:ins w:id="335" w:author="Karissa" w:date="2015-11-30T22:34:00Z">
        <w:r w:rsidR="00DE7A1A" w:rsidRPr="00C3411E">
          <w:t>For some</w:t>
        </w:r>
      </w:ins>
      <w:ins w:id="336" w:author="Karissa" w:date="2015-11-30T22:40:00Z">
        <w:r w:rsidR="007E28D4" w:rsidRPr="00C3411E">
          <w:t xml:space="preserve"> appointed</w:t>
        </w:r>
      </w:ins>
      <w:ins w:id="337" w:author="Karissa" w:date="2015-11-30T22:34:00Z">
        <w:r w:rsidR="00DE7A1A" w:rsidRPr="00C3411E">
          <w:t xml:space="preserve"> </w:t>
        </w:r>
      </w:ins>
      <w:ins w:id="338" w:author="Karissa" w:date="2015-11-30T22:40:00Z">
        <w:r w:rsidR="007E28D4" w:rsidRPr="00C3411E">
          <w:t>facilities</w:t>
        </w:r>
      </w:ins>
      <w:ins w:id="339" w:author="Karissa" w:date="2015-11-30T22:37:00Z">
        <w:r w:rsidR="007E28D4" w:rsidRPr="00C3411E">
          <w:t xml:space="preserve">, </w:t>
        </w:r>
      </w:ins>
      <w:ins w:id="340" w:author="Karissa" w:date="2015-11-30T22:38:00Z">
        <w:r w:rsidR="007E28D4" w:rsidRPr="00C3411E">
          <w:t xml:space="preserve">however, </w:t>
        </w:r>
      </w:ins>
      <w:ins w:id="341" w:author="Karissa" w:date="2015-11-30T22:37:00Z">
        <w:r w:rsidR="007E28D4" w:rsidRPr="00C3411E">
          <w:t xml:space="preserve">Ebola training initiatives </w:t>
        </w:r>
      </w:ins>
      <w:ins w:id="342" w:author="Karissa" w:date="2015-11-30T22:45:00Z">
        <w:r w:rsidR="00870BB4" w:rsidRPr="00C3411E">
          <w:t>brought</w:t>
        </w:r>
      </w:ins>
      <w:ins w:id="343" w:author="Karissa" w:date="2015-11-30T22:40:00Z">
        <w:r w:rsidR="007E28D4" w:rsidRPr="00C3411E">
          <w:t xml:space="preserve"> in </w:t>
        </w:r>
      </w:ins>
      <w:ins w:id="344" w:author="Karissa" w:date="2015-11-30T22:37:00Z">
        <w:r w:rsidR="00870BB4" w:rsidRPr="00C3411E">
          <w:t xml:space="preserve">new </w:t>
        </w:r>
      </w:ins>
      <w:ins w:id="345" w:author="Karissa Whiting" w:date="2015-12-02T15:57:00Z">
        <w:r w:rsidR="00325B1C" w:rsidRPr="00C3411E">
          <w:t xml:space="preserve">funding </w:t>
        </w:r>
      </w:ins>
      <w:ins w:id="346" w:author="Karissa" w:date="2015-11-30T22:45:00Z">
        <w:r w:rsidR="00870BB4" w:rsidRPr="00C3411E">
          <w:t>opportunities</w:t>
        </w:r>
      </w:ins>
      <w:ins w:id="347" w:author="Karissa Whiting" w:date="2015-12-02T15:57:00Z">
        <w:r w:rsidR="00325B1C" w:rsidRPr="00C3411E">
          <w:t>,</w:t>
        </w:r>
      </w:ins>
      <w:ins w:id="348" w:author="Karissa" w:date="2015-11-30T22:39:00Z">
        <w:r w:rsidR="007E28D4" w:rsidRPr="00C3411E">
          <w:t xml:space="preserve"> as was the case with Emory University, Nebraska Medical Center, and Bellevue Hospital who </w:t>
        </w:r>
      </w:ins>
      <w:ins w:id="349" w:author="Karissa" w:date="2015-11-30T22:40:00Z">
        <w:r w:rsidR="007E28D4" w:rsidRPr="00C3411E">
          <w:t xml:space="preserve">were awarded </w:t>
        </w:r>
      </w:ins>
      <w:ins w:id="350" w:author="Karissa" w:date="2015-11-30T22:45:00Z">
        <w:r w:rsidR="00870BB4" w:rsidRPr="00C3411E">
          <w:t xml:space="preserve">12 </w:t>
        </w:r>
      </w:ins>
      <w:ins w:id="351" w:author="Karissa" w:date="2015-11-30T22:41:00Z">
        <w:r w:rsidR="007E28D4" w:rsidRPr="00C3411E">
          <w:t xml:space="preserve">million dollars </w:t>
        </w:r>
      </w:ins>
      <w:ins w:id="352" w:author="Karissa" w:date="2015-11-30T22:45:00Z">
        <w:r w:rsidR="00870BB4" w:rsidRPr="00C3411E">
          <w:t xml:space="preserve">total </w:t>
        </w:r>
      </w:ins>
      <w:ins w:id="353" w:author="Karissa" w:date="2015-11-30T22:41:00Z">
        <w:r w:rsidR="008F0FFF" w:rsidRPr="00C3411E">
          <w:t xml:space="preserve">from the </w:t>
        </w:r>
        <w:del w:id="354" w:author="Karissa Whiting" w:date="2015-12-01T09:35:00Z">
          <w:r w:rsidR="008F0FFF" w:rsidRPr="00C3411E" w:rsidDel="00490FA3">
            <w:delText xml:space="preserve">United </w:delText>
          </w:r>
          <w:r w:rsidR="007E28D4" w:rsidRPr="00C3411E" w:rsidDel="00490FA3">
            <w:delText>S</w:delText>
          </w:r>
        </w:del>
      </w:ins>
      <w:ins w:id="355" w:author="Karissa" w:date="2015-12-01T08:25:00Z">
        <w:del w:id="356" w:author="Karissa Whiting" w:date="2015-12-01T09:35:00Z">
          <w:r w:rsidR="008F0FFF" w:rsidRPr="00C3411E" w:rsidDel="00490FA3">
            <w:delText>tates</w:delText>
          </w:r>
        </w:del>
      </w:ins>
      <w:ins w:id="357" w:author="Karissa" w:date="2015-11-30T22:41:00Z">
        <w:del w:id="358" w:author="Karissa Whiting" w:date="2015-12-01T09:35:00Z">
          <w:r w:rsidR="007E28D4" w:rsidRPr="00C3411E" w:rsidDel="00490FA3">
            <w:delText xml:space="preserve"> Department of Health and Human Services</w:delText>
          </w:r>
        </w:del>
      </w:ins>
      <w:ins w:id="359" w:author="Karissa Whiting" w:date="2015-12-01T09:35:00Z">
        <w:r w:rsidR="00490FA3" w:rsidRPr="00C3411E">
          <w:t>Department of Homeland Security</w:t>
        </w:r>
      </w:ins>
      <w:ins w:id="360" w:author="Karissa" w:date="2015-11-30T22:41:00Z">
        <w:r w:rsidR="007E28D4" w:rsidRPr="00C3411E">
          <w:t xml:space="preserve"> </w:t>
        </w:r>
      </w:ins>
      <w:ins w:id="361" w:author="Karissa" w:date="2015-12-01T08:25:00Z">
        <w:r w:rsidR="008F0FFF" w:rsidRPr="00C3411E">
          <w:t xml:space="preserve">(DHS) </w:t>
        </w:r>
      </w:ins>
      <w:ins w:id="362" w:author="Karissa" w:date="2015-11-30T22:41:00Z">
        <w:r w:rsidR="007E28D4" w:rsidRPr="00C3411E">
          <w:t>and the CDC to lead the National Ebola Training and Education Center</w:t>
        </w:r>
        <w:r w:rsidR="007E28D4" w:rsidRPr="00C3411E">
          <w:rPr>
            <w:rStyle w:val="FootnoteReference"/>
          </w:rPr>
          <w:footnoteReference w:id="41"/>
        </w:r>
        <w:r w:rsidR="007E28D4" w:rsidRPr="00C3411E">
          <w:t xml:space="preserve">. </w:t>
        </w:r>
      </w:ins>
      <w:ins w:id="364" w:author="Karissa" w:date="2015-11-30T22:47:00Z">
        <w:r w:rsidR="00870BB4" w:rsidRPr="00C3411E">
          <w:t xml:space="preserve">These facilities </w:t>
        </w:r>
      </w:ins>
      <w:ins w:id="365" w:author="Karissa" w:date="2015-11-30T22:49:00Z">
        <w:r w:rsidR="00870BB4" w:rsidRPr="00C3411E">
          <w:t xml:space="preserve">were allocated these funds to </w:t>
        </w:r>
      </w:ins>
      <w:ins w:id="366" w:author="Karissa" w:date="2015-11-30T22:48:00Z">
        <w:r w:rsidR="00870BB4" w:rsidRPr="00C3411E">
          <w:t xml:space="preserve">assess capacity, and provide </w:t>
        </w:r>
      </w:ins>
      <w:ins w:id="367" w:author="Karissa" w:date="2015-11-30T22:49:00Z">
        <w:r w:rsidR="00870BB4" w:rsidRPr="00C3411E">
          <w:t xml:space="preserve">training </w:t>
        </w:r>
      </w:ins>
      <w:ins w:id="368" w:author="Karissa Whiting" w:date="2015-12-02T16:02:00Z">
        <w:r w:rsidR="00A01718" w:rsidRPr="00C3411E">
          <w:t xml:space="preserve">and </w:t>
        </w:r>
      </w:ins>
      <w:ins w:id="369" w:author="Karissa" w:date="2015-11-30T22:49:00Z">
        <w:r w:rsidR="00870BB4" w:rsidRPr="00C3411E">
          <w:t>tools to</w:t>
        </w:r>
      </w:ins>
      <w:ins w:id="370" w:author="Karissa" w:date="2015-11-30T22:50:00Z">
        <w:r w:rsidR="00870BB4" w:rsidRPr="00C3411E">
          <w:t xml:space="preserve"> prepare</w:t>
        </w:r>
      </w:ins>
      <w:ins w:id="371" w:author="Karissa" w:date="2015-11-30T22:49:00Z">
        <w:r w:rsidR="00870BB4" w:rsidRPr="00C3411E">
          <w:t xml:space="preserve"> other</w:t>
        </w:r>
      </w:ins>
      <w:ins w:id="372" w:author="Karissa" w:date="2015-11-30T22:47:00Z">
        <w:r w:rsidR="00870BB4" w:rsidRPr="00C3411E">
          <w:t xml:space="preserve"> </w:t>
        </w:r>
      </w:ins>
      <w:ins w:id="373" w:author="Karissa" w:date="2015-11-30T22:49:00Z">
        <w:r w:rsidR="00870BB4" w:rsidRPr="00C3411E">
          <w:t>treatments centers</w:t>
        </w:r>
      </w:ins>
      <w:ins w:id="374" w:author="Karissa Whiting" w:date="2015-12-02T15:58:00Z">
        <w:r w:rsidR="00325B1C" w:rsidRPr="00C3411E">
          <w:t xml:space="preserve"> around the U.S.</w:t>
        </w:r>
      </w:ins>
      <w:ins w:id="375" w:author="Karissa" w:date="2015-11-30T22:47:00Z">
        <w:r w:rsidR="00870BB4" w:rsidRPr="00C3411E">
          <w:t xml:space="preserve"> </w:t>
        </w:r>
      </w:ins>
      <w:ins w:id="376" w:author="Karissa" w:date="2015-11-30T22:50:00Z">
        <w:r w:rsidR="00870BB4" w:rsidRPr="00C3411E">
          <w:t xml:space="preserve">for a possible Ebola case. </w:t>
        </w:r>
      </w:ins>
    </w:p>
    <w:p w14:paraId="6CBC45CB" w14:textId="4E1CF947" w:rsidR="006172BB" w:rsidRPr="00C3411E" w:rsidRDefault="003B126A" w:rsidP="00A65F60">
      <w:pPr>
        <w:pStyle w:val="normal0"/>
        <w:spacing w:line="480" w:lineRule="auto"/>
        <w:ind w:firstLine="720"/>
        <w:rPr>
          <w:ins w:id="377" w:author="Karissa" w:date="2015-12-01T00:33:00Z"/>
          <w:b/>
        </w:rPr>
      </w:pPr>
      <w:r w:rsidRPr="00C3411E">
        <w:t xml:space="preserve">Since traditional methods of personnel </w:t>
      </w:r>
      <w:ins w:id="378" w:author="Karissa" w:date="2015-11-30T23:56:00Z">
        <w:r w:rsidRPr="00C3411E">
          <w:t xml:space="preserve">training </w:t>
        </w:r>
      </w:ins>
      <w:r w:rsidRPr="00C3411E">
        <w:t>can be incredibly costly, there is an increasing demand for cheaper pandemic training programs and resources</w:t>
      </w:r>
      <w:r w:rsidRPr="00C3411E">
        <w:rPr>
          <w:vertAlign w:val="superscript"/>
        </w:rPr>
        <w:footnoteReference w:id="42"/>
      </w:r>
      <w:ins w:id="381" w:author="Karissa Whiting" w:date="2015-12-01T09:47:00Z">
        <w:r w:rsidR="00D7576E" w:rsidRPr="00C3411E">
          <w:t>.</w:t>
        </w:r>
      </w:ins>
      <w:r w:rsidRPr="00C3411E">
        <w:t xml:space="preserve"> These financial incentives may catalyze the development and sale of new</w:t>
      </w:r>
      <w:ins w:id="382" w:author="Karissa" w:date="2015-12-01T00:17:00Z">
        <w:r w:rsidR="00B21A75" w:rsidRPr="00C3411E">
          <w:t xml:space="preserve"> electronic or internet based</w:t>
        </w:r>
      </w:ins>
      <w:r w:rsidRPr="00C3411E">
        <w:t xml:space="preserve"> training technologies</w:t>
      </w:r>
      <w:ins w:id="383" w:author="Karissa" w:date="2015-12-01T00:08:00Z">
        <w:r w:rsidR="005D5824" w:rsidRPr="00C3411E">
          <w:t xml:space="preserve"> </w:t>
        </w:r>
      </w:ins>
      <w:ins w:id="384" w:author="Karissa" w:date="2015-12-01T00:17:00Z">
        <w:r w:rsidR="00B21A75" w:rsidRPr="00C3411E">
          <w:t>like the</w:t>
        </w:r>
      </w:ins>
      <w:ins w:id="385" w:author="Karissa" w:date="2015-12-01T00:15:00Z">
        <w:r w:rsidR="00B21A75" w:rsidRPr="00C3411E">
          <w:t xml:space="preserve"> </w:t>
        </w:r>
      </w:ins>
      <w:ins w:id="386" w:author="Karissa" w:date="2015-12-01T00:16:00Z">
        <w:r w:rsidR="00B21A75" w:rsidRPr="00C3411E">
          <w:t xml:space="preserve">Ebola training toolkit </w:t>
        </w:r>
      </w:ins>
      <w:ins w:id="387" w:author="Karissa" w:date="2015-12-01T00:17:00Z">
        <w:r w:rsidR="00B21A75" w:rsidRPr="00C3411E">
          <w:t xml:space="preserve">produced </w:t>
        </w:r>
      </w:ins>
      <w:ins w:id="388" w:author="Karissa" w:date="2015-12-01T00:16:00Z">
        <w:r w:rsidR="00B21A75" w:rsidRPr="00C3411E">
          <w:t xml:space="preserve">by the CDC </w:t>
        </w:r>
        <w:r w:rsidR="00B21A75" w:rsidRPr="00C3411E">
          <w:rPr>
            <w:rStyle w:val="FootnoteReference"/>
          </w:rPr>
          <w:footnoteReference w:id="43"/>
        </w:r>
        <w:r w:rsidR="00B21A75" w:rsidRPr="00C3411E">
          <w:t xml:space="preserve"> </w:t>
        </w:r>
      </w:ins>
      <w:del w:id="390" w:author="Karissa" w:date="2015-12-01T00:08:00Z">
        <w:r w:rsidRPr="00C3411E" w:rsidDel="005D5824">
          <w:delText>.</w:delText>
        </w:r>
      </w:del>
      <w:del w:id="391" w:author="Karissa" w:date="2015-12-01T00:02:00Z">
        <w:r w:rsidRPr="00C3411E" w:rsidDel="000C48AD">
          <w:delText>Cost effective digital training programs for healthcare personnel could be economically beneficial for both training program developers and healthcare organizations in the future</w:delText>
        </w:r>
      </w:del>
      <w:r w:rsidRPr="00C3411E">
        <w:rPr>
          <w:vertAlign w:val="superscript"/>
        </w:rPr>
        <w:footnoteReference w:id="44"/>
      </w:r>
      <w:r w:rsidRPr="00C3411E">
        <w:t xml:space="preserve">. </w:t>
      </w:r>
      <w:ins w:id="394" w:author="Karissa" w:date="2015-12-01T00:25:00Z">
        <w:r w:rsidR="00024E52" w:rsidRPr="00C3411E">
          <w:t xml:space="preserve">For </w:t>
        </w:r>
      </w:ins>
      <w:ins w:id="395" w:author="Karissa" w:date="2015-12-01T00:17:00Z">
        <w:r w:rsidR="00B21A75" w:rsidRPr="00C3411E">
          <w:t>example</w:t>
        </w:r>
      </w:ins>
      <w:ins w:id="396" w:author="Karissa Whiting" w:date="2015-12-02T16:02:00Z">
        <w:r w:rsidR="00A01718" w:rsidRPr="00C3411E">
          <w:t>,</w:t>
        </w:r>
      </w:ins>
      <w:ins w:id="397" w:author="Karissa" w:date="2015-12-01T00:17:00Z">
        <w:r w:rsidR="00B21A75" w:rsidRPr="00C3411E">
          <w:t xml:space="preserve"> </w:t>
        </w:r>
      </w:ins>
      <w:ins w:id="398" w:author="Karissa" w:date="2015-12-01T00:18:00Z">
        <w:r w:rsidR="006172BB" w:rsidRPr="00C3411E">
          <w:t xml:space="preserve">initial studies have </w:t>
        </w:r>
      </w:ins>
      <w:ins w:id="399" w:author="Karissa Whiting" w:date="2015-12-02T16:02:00Z">
        <w:r w:rsidR="00A01718" w:rsidRPr="00C3411E">
          <w:t>shown a</w:t>
        </w:r>
      </w:ins>
      <w:ins w:id="400" w:author="Karissa" w:date="2015-12-01T00:18:00Z">
        <w:r w:rsidR="006172BB" w:rsidRPr="00C3411E">
          <w:t xml:space="preserve"> </w:t>
        </w:r>
      </w:ins>
      <w:ins w:id="401" w:author="Karissa" w:date="2015-12-01T00:29:00Z">
        <w:r w:rsidR="006172BB" w:rsidRPr="00C3411E">
          <w:t>c</w:t>
        </w:r>
      </w:ins>
      <w:ins w:id="402" w:author="Karissa" w:date="2015-12-01T00:18:00Z">
        <w:r w:rsidR="00B21A75" w:rsidRPr="00C3411E">
          <w:t>omputer-assisted resilience training tool</w:t>
        </w:r>
      </w:ins>
      <w:ins w:id="403" w:author="Karissa" w:date="2015-12-01T00:28:00Z">
        <w:r w:rsidR="00024E52" w:rsidRPr="00C3411E">
          <w:t xml:space="preserve"> </w:t>
        </w:r>
      </w:ins>
      <w:ins w:id="404" w:author="Karissa" w:date="2015-12-01T00:29:00Z">
        <w:r w:rsidR="006172BB" w:rsidRPr="00C3411E">
          <w:t xml:space="preserve"> can help workers </w:t>
        </w:r>
      </w:ins>
      <w:ins w:id="405" w:author="Karissa" w:date="2015-12-01T00:30:00Z">
        <w:r w:rsidR="006172BB" w:rsidRPr="00C3411E">
          <w:t xml:space="preserve">prepare for </w:t>
        </w:r>
      </w:ins>
      <w:ins w:id="406" w:author="Karissa Whiting" w:date="2015-12-03T13:57:00Z">
        <w:r w:rsidR="00A65F60">
          <w:t xml:space="preserve">the </w:t>
        </w:r>
      </w:ins>
      <w:ins w:id="407" w:author="Karissa" w:date="2015-12-01T00:30:00Z">
        <w:r w:rsidR="006172BB" w:rsidRPr="00C3411E">
          <w:t>stress</w:t>
        </w:r>
      </w:ins>
      <w:ins w:id="408" w:author="Karissa" w:date="2015-12-01T00:31:00Z">
        <w:r w:rsidR="006172BB" w:rsidRPr="00C3411E">
          <w:t>ful working conditions</w:t>
        </w:r>
      </w:ins>
      <w:ins w:id="409" w:author="Karissa" w:date="2015-12-01T00:30:00Z">
        <w:r w:rsidR="006172BB" w:rsidRPr="00C3411E">
          <w:t xml:space="preserve"> associated with influenza outbreaks. This tool can help combat </w:t>
        </w:r>
      </w:ins>
      <w:ins w:id="410" w:author="Karissa" w:date="2015-11-30T23:50:00Z">
        <w:r w:rsidRPr="00C3411E">
          <w:t>stress-related absenteeism</w:t>
        </w:r>
      </w:ins>
      <w:ins w:id="411" w:author="Karissa Whiting" w:date="2015-12-02T16:03:00Z">
        <w:r w:rsidR="00A01718" w:rsidRPr="00C3411E">
          <w:t>,</w:t>
        </w:r>
      </w:ins>
      <w:ins w:id="412" w:author="Karissa" w:date="2015-11-30T23:50:00Z">
        <w:r w:rsidRPr="00C3411E">
          <w:t xml:space="preserve"> </w:t>
        </w:r>
      </w:ins>
      <w:ins w:id="413" w:author="Karissa" w:date="2015-12-01T00:31:00Z">
        <w:r w:rsidR="006172BB" w:rsidRPr="00C3411E">
          <w:t>infection of</w:t>
        </w:r>
      </w:ins>
      <w:ins w:id="414" w:author="Karissa" w:date="2015-11-30T23:50:00Z">
        <w:r w:rsidRPr="00C3411E">
          <w:t xml:space="preserve"> workers, </w:t>
        </w:r>
      </w:ins>
      <w:ins w:id="415" w:author="Karissa" w:date="2015-12-01T00:32:00Z">
        <w:r w:rsidR="006172BB" w:rsidRPr="00C3411E">
          <w:t xml:space="preserve">and psychological trauma, all </w:t>
        </w:r>
      </w:ins>
      <w:ins w:id="416" w:author="Karissa" w:date="2015-11-30T23:50:00Z">
        <w:r w:rsidRPr="00C3411E">
          <w:t>of which</w:t>
        </w:r>
      </w:ins>
      <w:ins w:id="417" w:author="Karissa" w:date="2015-12-01T00:31:00Z">
        <w:r w:rsidR="006172BB" w:rsidRPr="00C3411E">
          <w:t xml:space="preserve"> can</w:t>
        </w:r>
      </w:ins>
      <w:ins w:id="418" w:author="Karissa" w:date="2015-11-30T23:50:00Z">
        <w:r w:rsidRPr="00C3411E">
          <w:t xml:space="preserve"> lead to significant </w:t>
        </w:r>
      </w:ins>
      <w:ins w:id="419" w:author="Karissa Whiting" w:date="2015-12-02T16:03:00Z">
        <w:r w:rsidR="00A01718" w:rsidRPr="00C3411E">
          <w:t xml:space="preserve">losses of necessary </w:t>
        </w:r>
      </w:ins>
      <w:ins w:id="420" w:author="Karissa Whiting" w:date="2015-12-02T16:04:00Z">
        <w:r w:rsidR="00A01718" w:rsidRPr="00C3411E">
          <w:t>hospital</w:t>
        </w:r>
      </w:ins>
      <w:ins w:id="421" w:author="Karissa Whiting" w:date="2015-12-02T16:03:00Z">
        <w:r w:rsidR="00A01718" w:rsidRPr="00C3411E">
          <w:t xml:space="preserve"> labor during a disease outbreak.</w:t>
        </w:r>
      </w:ins>
      <w:ins w:id="422" w:author="Karissa" w:date="2015-11-30T23:50:00Z">
        <w:r w:rsidRPr="00C3411E">
          <w:rPr>
            <w:vertAlign w:val="superscript"/>
          </w:rPr>
          <w:footnoteReference w:id="45"/>
        </w:r>
      </w:ins>
      <w:ins w:id="425" w:author="Karissa" w:date="2015-12-01T00:32:00Z">
        <w:r w:rsidR="006172BB" w:rsidRPr="00C3411E">
          <w:t xml:space="preserve"> </w:t>
        </w:r>
        <w:r w:rsidR="006172BB" w:rsidRPr="00C3411E">
          <w:rPr>
            <w:vertAlign w:val="superscript"/>
          </w:rPr>
          <w:footnoteReference w:id="46"/>
        </w:r>
      </w:ins>
      <w:ins w:id="428" w:author="Karissa" w:date="2015-11-30T23:50:00Z">
        <w:r w:rsidRPr="00C3411E">
          <w:t xml:space="preserve">. </w:t>
        </w:r>
      </w:ins>
      <w:del w:id="429" w:author="Karissa" w:date="2015-12-01T00:09:00Z">
        <w:r w:rsidR="00BB38E8" w:rsidRPr="00C3411E" w:rsidDel="00B21A75">
          <w:delText>Adequate</w:delText>
        </w:r>
      </w:del>
      <w:del w:id="430" w:author="Karissa" w:date="2015-12-01T00:32:00Z">
        <w:r w:rsidR="00BB38E8" w:rsidRPr="00C3411E" w:rsidDel="006172BB">
          <w:delText xml:space="preserve"> training during a pandemic can also reduce the stress and psychological trauma of healthcare workers</w:delText>
        </w:r>
        <w:r w:rsidR="00BB38E8" w:rsidRPr="00C3411E" w:rsidDel="006172BB">
          <w:rPr>
            <w:vertAlign w:val="superscript"/>
          </w:rPr>
          <w:footnoteReference w:id="47"/>
        </w:r>
        <w:r w:rsidR="00BB38E8" w:rsidRPr="00C3411E" w:rsidDel="006172BB">
          <w:delText>.</w:delText>
        </w:r>
      </w:del>
      <w:r w:rsidR="00BB38E8" w:rsidRPr="00C3411E">
        <w:t xml:space="preserve"> </w:t>
      </w:r>
      <w:ins w:id="433" w:author="Karissa" w:date="2015-12-01T00:26:00Z">
        <w:r w:rsidR="00024E52" w:rsidRPr="00C3411E">
          <w:t xml:space="preserve">While there is not </w:t>
        </w:r>
      </w:ins>
      <w:ins w:id="434" w:author="Karissa" w:date="2015-12-01T00:27:00Z">
        <w:r w:rsidR="00024E52" w:rsidRPr="00C3411E">
          <w:t xml:space="preserve">yet </w:t>
        </w:r>
      </w:ins>
      <w:ins w:id="435" w:author="Karissa" w:date="2015-12-01T00:26:00Z">
        <w:del w:id="436" w:author="Karissa Whiting" w:date="2015-12-02T16:04:00Z">
          <w:r w:rsidR="00024E52" w:rsidRPr="00C3411E" w:rsidDel="00A01718">
            <w:delText>enough</w:delText>
          </w:r>
        </w:del>
      </w:ins>
      <w:ins w:id="437" w:author="Karissa Whiting" w:date="2015-12-02T16:04:00Z">
        <w:r w:rsidR="00A01718" w:rsidRPr="00C3411E">
          <w:t>definitive</w:t>
        </w:r>
      </w:ins>
      <w:ins w:id="438" w:author="Karissa" w:date="2015-12-01T00:26:00Z">
        <w:r w:rsidR="00024E52" w:rsidRPr="00C3411E">
          <w:t xml:space="preserve"> research to determine if these tools can effectively replace old standards of training, </w:t>
        </w:r>
      </w:ins>
      <w:ins w:id="439" w:author="Karissa" w:date="2015-12-01T00:27:00Z">
        <w:r w:rsidR="00024E52" w:rsidRPr="00C3411E">
          <w:t xml:space="preserve">there is </w:t>
        </w:r>
      </w:ins>
      <w:ins w:id="440" w:author="Karissa" w:date="2015-12-01T00:28:00Z">
        <w:r w:rsidR="00024E52" w:rsidRPr="00C3411E">
          <w:t>potential for a</w:t>
        </w:r>
      </w:ins>
      <w:ins w:id="441" w:author="Karissa Whiting" w:date="2015-12-02T16:05:00Z">
        <w:r w:rsidR="00A01718" w:rsidRPr="00C3411E">
          <w:t xml:space="preserve"> profitable</w:t>
        </w:r>
      </w:ins>
      <w:ins w:id="442" w:author="Karissa" w:date="2015-12-01T00:27:00Z">
        <w:r w:rsidR="00024E52" w:rsidRPr="00C3411E">
          <w:t xml:space="preserve"> market </w:t>
        </w:r>
      </w:ins>
      <w:ins w:id="443" w:author="Karissa" w:date="2015-12-01T00:28:00Z">
        <w:r w:rsidR="00024E52" w:rsidRPr="00C3411E">
          <w:t xml:space="preserve">to develop </w:t>
        </w:r>
        <w:del w:id="444" w:author="Karissa Whiting" w:date="2015-12-02T16:05:00Z">
          <w:r w:rsidR="00024E52" w:rsidRPr="00C3411E" w:rsidDel="00A01718">
            <w:delText>for</w:delText>
          </w:r>
        </w:del>
      </w:ins>
      <w:ins w:id="445" w:author="Karissa Whiting" w:date="2015-12-02T16:05:00Z">
        <w:r w:rsidR="00A01718" w:rsidRPr="00C3411E">
          <w:t>around these cost effective</w:t>
        </w:r>
      </w:ins>
      <w:ins w:id="446" w:author="Karissa" w:date="2015-12-01T00:28:00Z">
        <w:r w:rsidR="00024E52" w:rsidRPr="00C3411E">
          <w:t xml:space="preserve"> </w:t>
        </w:r>
      </w:ins>
      <w:ins w:id="447" w:author="Karissa" w:date="2015-12-01T00:27:00Z">
        <w:del w:id="448" w:author="Karissa Whiting" w:date="2015-12-02T16:07:00Z">
          <w:r w:rsidR="00024E52" w:rsidRPr="00C3411E" w:rsidDel="00A01718">
            <w:delText xml:space="preserve">courses and </w:delText>
          </w:r>
          <w:commentRangeStart w:id="449"/>
          <w:r w:rsidR="00024E52" w:rsidRPr="00C3411E" w:rsidDel="00A01718">
            <w:delText>tools</w:delText>
          </w:r>
        </w:del>
      </w:ins>
      <w:ins w:id="450" w:author="Karissa Whiting" w:date="2015-12-02T16:07:00Z">
        <w:r w:rsidR="00A01718" w:rsidRPr="00C3411E">
          <w:t>training methods</w:t>
        </w:r>
      </w:ins>
      <w:ins w:id="451" w:author="Karissa" w:date="2015-12-01T00:27:00Z">
        <w:r w:rsidR="00024E52" w:rsidRPr="00C3411E">
          <w:t xml:space="preserve">. </w:t>
        </w:r>
      </w:ins>
      <w:commentRangeEnd w:id="449"/>
      <w:r w:rsidR="00325B1C" w:rsidRPr="00C3411E">
        <w:rPr>
          <w:rStyle w:val="CommentReference"/>
          <w:sz w:val="22"/>
          <w:szCs w:val="22"/>
        </w:rPr>
        <w:commentReference w:id="449"/>
      </w:r>
      <w:ins w:id="452" w:author="Karissa Whiting" w:date="2015-12-02T16:05:00Z">
        <w:r w:rsidR="00A01718" w:rsidRPr="00C3411E">
          <w:t xml:space="preserve">If proven useful, these tools can help mitigate </w:t>
        </w:r>
      </w:ins>
      <w:ins w:id="453" w:author="Karissa Whiting" w:date="2015-12-02T16:07:00Z">
        <w:r w:rsidR="003D1277" w:rsidRPr="00C3411E">
          <w:t xml:space="preserve">the </w:t>
        </w:r>
      </w:ins>
      <w:ins w:id="454" w:author="Karissa Whiting" w:date="2015-12-02T16:05:00Z">
        <w:r w:rsidR="00A01718" w:rsidRPr="00C3411E">
          <w:t xml:space="preserve">economic </w:t>
        </w:r>
      </w:ins>
      <w:ins w:id="455" w:author="Karissa Whiting" w:date="2015-12-02T16:07:00Z">
        <w:r w:rsidR="003D1277" w:rsidRPr="00C3411E">
          <w:t xml:space="preserve">cost of future pandemics. </w:t>
        </w:r>
      </w:ins>
      <w:ins w:id="456" w:author="Karissa Whiting" w:date="2015-12-02T16:05:00Z">
        <w:r w:rsidR="00A01718" w:rsidRPr="00C3411E">
          <w:t xml:space="preserve"> </w:t>
        </w:r>
      </w:ins>
    </w:p>
    <w:p w14:paraId="4373FD85" w14:textId="439A418E" w:rsidR="005376C1" w:rsidRPr="00C3411E" w:rsidRDefault="00BB38E8" w:rsidP="00D7576E">
      <w:pPr>
        <w:pStyle w:val="normal0"/>
        <w:spacing w:line="480" w:lineRule="auto"/>
      </w:pPr>
      <w:r w:rsidRPr="00C3411E">
        <w:rPr>
          <w:b/>
        </w:rPr>
        <w:t>Pharmaceutical Industry</w:t>
      </w:r>
    </w:p>
    <w:p w14:paraId="53D1A40B" w14:textId="1324F3C1" w:rsidR="005376C1" w:rsidRPr="00C3411E" w:rsidRDefault="00BB38E8" w:rsidP="001E2AA2">
      <w:pPr>
        <w:pStyle w:val="normal0"/>
        <w:spacing w:line="480" w:lineRule="auto"/>
        <w:ind w:firstLine="720"/>
      </w:pPr>
      <w:r w:rsidRPr="00C3411E">
        <w:t>The pharmaceutical response to pandemics is one of the most important factors in effectively preventing and eradicating the spread of infectious diseases</w:t>
      </w:r>
      <w:r w:rsidRPr="00C3411E">
        <w:rPr>
          <w:vertAlign w:val="superscript"/>
        </w:rPr>
        <w:footnoteReference w:id="48"/>
      </w:r>
      <w:r w:rsidRPr="00C3411E">
        <w:rPr>
          <w:b/>
        </w:rPr>
        <w:t>.</w:t>
      </w:r>
      <w:r w:rsidRPr="00C3411E">
        <w:t xml:space="preserve"> While some research has supported a combination of pharmaceutical and non-pharmaceutical interventions as the most cost-effective approach to a disease outbreak, others posit that increased vaccine and drug course availability alone may mitigate economic losses most effectively</w:t>
      </w:r>
      <w:r w:rsidR="00A77F36" w:rsidRPr="00C3411E">
        <w:rPr>
          <w:vertAlign w:val="superscript"/>
        </w:rPr>
        <w:footnoteReference w:id="49"/>
      </w:r>
      <w:r w:rsidR="00A77F36" w:rsidRPr="00C3411E">
        <w:t xml:space="preserve"> </w:t>
      </w:r>
      <w:r w:rsidRPr="00C3411E">
        <w:rPr>
          <w:vertAlign w:val="superscript"/>
        </w:rPr>
        <w:footnoteReference w:id="50"/>
      </w:r>
      <w:r w:rsidRPr="00C3411E">
        <w:t xml:space="preserve">. </w:t>
      </w:r>
      <w:commentRangeStart w:id="457"/>
      <w:commentRangeStart w:id="458"/>
      <w:r w:rsidRPr="00C3411E">
        <w:t>An effective vaccine response during a</w:t>
      </w:r>
      <w:ins w:id="459" w:author="Karissa" w:date="2015-12-01T00:58:00Z">
        <w:r w:rsidR="00793C42" w:rsidRPr="00C3411E">
          <w:t xml:space="preserve">n outbreak can </w:t>
        </w:r>
      </w:ins>
      <w:del w:id="460" w:author="Karissa" w:date="2015-12-01T00:58:00Z">
        <w:r w:rsidRPr="00C3411E" w:rsidDel="00793C42">
          <w:delText xml:space="preserve"> pandemic </w:delText>
        </w:r>
      </w:del>
      <w:r w:rsidRPr="00C3411E">
        <w:t xml:space="preserve">significantly limit the spread and impact of infection within the affected country, </w:t>
      </w:r>
      <w:ins w:id="461" w:author="Karissa" w:date="2015-12-01T07:17:00Z">
        <w:r w:rsidR="00DA5703" w:rsidRPr="00C3411E">
          <w:t xml:space="preserve">which </w:t>
        </w:r>
      </w:ins>
      <w:r w:rsidRPr="00C3411E">
        <w:t xml:space="preserve">ultimately </w:t>
      </w:r>
      <w:ins w:id="462" w:author="Karissa" w:date="2015-12-01T07:17:00Z">
        <w:r w:rsidR="00DA5703" w:rsidRPr="00C3411E">
          <w:t xml:space="preserve">may mitigate </w:t>
        </w:r>
      </w:ins>
      <w:r w:rsidRPr="00C3411E">
        <w:t>in-country economic losses</w:t>
      </w:r>
      <w:commentRangeEnd w:id="457"/>
      <w:r w:rsidR="009E5305" w:rsidRPr="00C3411E">
        <w:rPr>
          <w:rStyle w:val="CommentReference"/>
          <w:sz w:val="22"/>
          <w:szCs w:val="22"/>
        </w:rPr>
        <w:commentReference w:id="457"/>
      </w:r>
      <w:commentRangeEnd w:id="458"/>
      <w:r w:rsidR="00793C42" w:rsidRPr="00C3411E">
        <w:rPr>
          <w:rStyle w:val="CommentReference"/>
          <w:sz w:val="22"/>
          <w:szCs w:val="22"/>
        </w:rPr>
        <w:commentReference w:id="458"/>
      </w:r>
      <w:ins w:id="463" w:author="Karissa" w:date="2015-12-01T00:56:00Z">
        <w:r w:rsidR="00793C42" w:rsidRPr="00C3411E">
          <w:rPr>
            <w:rStyle w:val="FootnoteReference"/>
          </w:rPr>
          <w:footnoteReference w:id="51"/>
        </w:r>
      </w:ins>
      <w:r w:rsidRPr="00C3411E">
        <w:t xml:space="preserve">. Large amounts of federal funds are invested in the development and provisioning of </w:t>
      </w:r>
      <w:ins w:id="465" w:author="Karissa Whiting" w:date="2015-12-03T14:01:00Z">
        <w:r w:rsidR="002C2099">
          <w:t>vaccines</w:t>
        </w:r>
      </w:ins>
      <w:r w:rsidRPr="00C3411E">
        <w:t xml:space="preserve"> to hospitals and the public during an outbreak. </w:t>
      </w:r>
    </w:p>
    <w:p w14:paraId="2C8F13D6" w14:textId="0594DF84" w:rsidR="005376C1" w:rsidRPr="00C3411E" w:rsidRDefault="00BB38E8" w:rsidP="000D1F6F">
      <w:pPr>
        <w:pStyle w:val="normal0"/>
        <w:spacing w:line="480" w:lineRule="auto"/>
        <w:ind w:firstLine="720"/>
      </w:pPr>
      <w:r w:rsidRPr="00C3411E">
        <w:t xml:space="preserve">Increased demand for medicines and vaccines during an outbreak often leads to overall economic </w:t>
      </w:r>
      <w:commentRangeStart w:id="466"/>
      <w:r w:rsidRPr="00C3411E">
        <w:t>gains for the healthcare and pharmaceutical companies that produce them. Companies involved in influenza medicine or vaccine production often see greater profits during years with influenza outbreak or pandemic events.  Sanofi-Aventis, now known as Sanofi, presented figures at the beginning of 2010 illustrating their net profits of 7.8 billion Euros (11%) due to record sales of anti-flu vaccines likely associated with the 2009 H1N1 influenza pandemic</w:t>
      </w:r>
      <w:r w:rsidRPr="00C3411E">
        <w:rPr>
          <w:vertAlign w:val="superscript"/>
        </w:rPr>
        <w:footnoteReference w:id="52"/>
      </w:r>
      <w:r w:rsidRPr="00C3411E">
        <w:t xml:space="preserve">. The value of the worldwide market for influenza </w:t>
      </w:r>
      <w:commentRangeEnd w:id="466"/>
      <w:r w:rsidR="004B5D4C" w:rsidRPr="00C3411E">
        <w:rPr>
          <w:rStyle w:val="CommentReference"/>
          <w:sz w:val="22"/>
          <w:szCs w:val="22"/>
        </w:rPr>
        <w:commentReference w:id="466"/>
      </w:r>
      <w:commentRangeStart w:id="467"/>
      <w:r w:rsidRPr="00C3411E">
        <w:t>p</w:t>
      </w:r>
      <w:commentRangeEnd w:id="467"/>
      <w:r w:rsidR="006172BB" w:rsidRPr="00C3411E">
        <w:rPr>
          <w:rStyle w:val="CommentReference"/>
          <w:sz w:val="22"/>
          <w:szCs w:val="22"/>
        </w:rPr>
        <w:commentReference w:id="467"/>
      </w:r>
      <w:r w:rsidRPr="00C3411E">
        <w:t>reventative products and treatments alone has been estimated at $2.5 billion, with the flu antiviral market valued around $1.5 billion worldwide and cornered by Roche, Sanofi-Pasteur, GlaxoSmithKline, and Novartis</w:t>
      </w:r>
      <w:r w:rsidRPr="00C3411E">
        <w:rPr>
          <w:vertAlign w:val="superscript"/>
        </w:rPr>
        <w:footnoteReference w:id="53"/>
      </w:r>
      <w:r w:rsidRPr="00C3411E">
        <w:t>.</w:t>
      </w:r>
    </w:p>
    <w:p w14:paraId="6E7A1DE5" w14:textId="6E437D44" w:rsidR="005376C1" w:rsidRPr="00C3411E" w:rsidRDefault="00B8490D" w:rsidP="000D1F6F">
      <w:pPr>
        <w:pStyle w:val="normal0"/>
        <w:spacing w:line="480" w:lineRule="auto"/>
        <w:ind w:firstLine="720"/>
      </w:pPr>
      <w:ins w:id="468" w:author="Karissa Whiting" w:date="2015-12-02T16:17:00Z">
        <w:r w:rsidRPr="00C3411E">
          <w:t>For these large pharmaceutical companies, v</w:t>
        </w:r>
      </w:ins>
      <w:r w:rsidR="00BB38E8" w:rsidRPr="00C3411E">
        <w:t>accine sales are rarely as profitable as drugs sales, which can lower the incentive to develop them</w:t>
      </w:r>
      <w:r w:rsidR="00BB38E8" w:rsidRPr="00C3411E">
        <w:rPr>
          <w:vertAlign w:val="superscript"/>
        </w:rPr>
        <w:footnoteReference w:id="54"/>
      </w:r>
      <w:r w:rsidR="00BB38E8" w:rsidRPr="00C3411E">
        <w:t xml:space="preserve">. Prior to the 2014 Ebola </w:t>
      </w:r>
      <w:ins w:id="469" w:author="Karissa" w:date="2015-12-01T07:27:00Z">
        <w:r w:rsidR="00E35662" w:rsidRPr="00C3411E">
          <w:t>epidemic</w:t>
        </w:r>
      </w:ins>
      <w:del w:id="470" w:author="Karissa" w:date="2015-12-01T07:27:00Z">
        <w:r w:rsidR="00BB38E8" w:rsidRPr="00C3411E" w:rsidDel="00E35662">
          <w:delText>outbreak</w:delText>
        </w:r>
      </w:del>
      <w:r w:rsidR="00BB38E8" w:rsidRPr="00C3411E">
        <w:t>, Ebola vaccine development was not considered profitable by pharmaceutical or medical research companies because outbreaks were considered too rare and limited in scope</w:t>
      </w:r>
      <w:r w:rsidR="00BB38E8" w:rsidRPr="00C3411E">
        <w:rPr>
          <w:vertAlign w:val="superscript"/>
        </w:rPr>
        <w:footnoteReference w:id="55"/>
      </w:r>
      <w:r w:rsidR="00BB38E8" w:rsidRPr="00C3411E">
        <w:t>. This perception may be changing, as developing countries become new viable markets for vaccines</w:t>
      </w:r>
      <w:r w:rsidR="00BB38E8" w:rsidRPr="00C3411E">
        <w:rPr>
          <w:vertAlign w:val="superscript"/>
        </w:rPr>
        <w:footnoteReference w:id="56"/>
      </w:r>
      <w:r w:rsidR="00BB38E8" w:rsidRPr="00C3411E">
        <w:t>. The global market for vaccines in 2014 is estimated at $25.5 billion</w:t>
      </w:r>
      <w:ins w:id="471" w:author="Karissa Whiting" w:date="2015-12-02T16:24:00Z">
        <w:r w:rsidR="007C0DCA" w:rsidRPr="00C3411E">
          <w:t xml:space="preserve"> and a</w:t>
        </w:r>
      </w:ins>
      <w:r w:rsidR="007C0DCA" w:rsidRPr="00C3411E">
        <w:t>pproximately $6.1 billion of $7.1 billion federal avian influenza funds in the United States ha</w:t>
      </w:r>
      <w:ins w:id="472" w:author="Karissa Whiting" w:date="2015-12-03T14:02:00Z">
        <w:r w:rsidR="002C2099">
          <w:t>s</w:t>
        </w:r>
      </w:ins>
      <w:r w:rsidR="007C0DCA" w:rsidRPr="00C3411E">
        <w:t xml:space="preserve"> been earmarked for vaccine development, production and stockpiling</w:t>
      </w:r>
      <w:ins w:id="473" w:author="Karissa Whiting" w:date="2015-12-02T16:24:00Z">
        <w:r w:rsidR="007C0DCA" w:rsidRPr="00C3411E">
          <w:rPr>
            <w:vertAlign w:val="superscript"/>
          </w:rPr>
          <w:footnoteReference w:id="57"/>
        </w:r>
        <w:r w:rsidR="007C0DCA" w:rsidRPr="00C3411E">
          <w:t xml:space="preserve"> </w:t>
        </w:r>
      </w:ins>
      <w:r w:rsidR="007C0DCA" w:rsidRPr="00C3411E">
        <w:rPr>
          <w:vertAlign w:val="superscript"/>
        </w:rPr>
        <w:footnoteReference w:id="58"/>
      </w:r>
      <w:r w:rsidR="007C0DCA" w:rsidRPr="00C3411E">
        <w:t xml:space="preserve">. </w:t>
      </w:r>
      <w:r w:rsidR="00BB38E8" w:rsidRPr="00C3411E">
        <w:t xml:space="preserve"> Severe outbreaks like the 2014 Ebola </w:t>
      </w:r>
      <w:del w:id="478" w:author="Karissa" w:date="2015-12-01T07:27:00Z">
        <w:r w:rsidR="00BB38E8" w:rsidRPr="00C3411E" w:rsidDel="00E35662">
          <w:delText xml:space="preserve">outbreak </w:delText>
        </w:r>
      </w:del>
      <w:ins w:id="479" w:author="Karissa" w:date="2015-12-01T07:27:00Z">
        <w:r w:rsidR="00E35662" w:rsidRPr="00C3411E">
          <w:t xml:space="preserve">epidemic </w:t>
        </w:r>
      </w:ins>
      <w:r w:rsidR="00BB38E8" w:rsidRPr="00C3411E">
        <w:t>have incentivized vaccine development and contributed to making vaccines one of the fastest-growing areas of research within the biotechnology industry</w:t>
      </w:r>
      <w:r w:rsidR="00BB38E8" w:rsidRPr="00C3411E">
        <w:rPr>
          <w:vertAlign w:val="superscript"/>
        </w:rPr>
        <w:footnoteReference w:id="59"/>
      </w:r>
      <w:r w:rsidR="00BB38E8" w:rsidRPr="00C3411E">
        <w:t xml:space="preserve">. </w:t>
      </w:r>
      <w:ins w:id="480" w:author="Karissa" w:date="2015-12-01T01:09:00Z">
        <w:r w:rsidR="00A83230" w:rsidRPr="00C3411E">
          <w:t xml:space="preserve">Collaboration between governments and pharmaceutical companies </w:t>
        </w:r>
      </w:ins>
      <w:ins w:id="481" w:author="Karissa" w:date="2015-12-01T01:11:00Z">
        <w:r w:rsidR="00090A57" w:rsidRPr="00C3411E">
          <w:t xml:space="preserve">is necessary </w:t>
        </w:r>
      </w:ins>
      <w:ins w:id="482" w:author="Karissa" w:date="2015-12-01T01:09:00Z">
        <w:r w:rsidR="00A83230" w:rsidRPr="00C3411E">
          <w:t>to develop affordable</w:t>
        </w:r>
      </w:ins>
      <w:ins w:id="483" w:author="Karissa" w:date="2015-12-01T01:13:00Z">
        <w:r w:rsidR="00090A57" w:rsidRPr="00C3411E">
          <w:t xml:space="preserve"> and accessible</w:t>
        </w:r>
      </w:ins>
      <w:ins w:id="484" w:author="Karissa" w:date="2015-12-01T01:09:00Z">
        <w:r w:rsidR="00A83230" w:rsidRPr="00C3411E">
          <w:t xml:space="preserve"> vaccines for the next </w:t>
        </w:r>
      </w:ins>
      <w:ins w:id="485" w:author="Karissa" w:date="2015-12-01T01:10:00Z">
        <w:r w:rsidR="00090A57" w:rsidRPr="00C3411E">
          <w:t>outbreak or epidemic</w:t>
        </w:r>
      </w:ins>
      <w:ins w:id="486" w:author="Karissa" w:date="2015-12-01T01:13:00Z">
        <w:r w:rsidR="00090A57" w:rsidRPr="00C3411E">
          <w:t xml:space="preserve">. Strategies such as government stockpiling can </w:t>
        </w:r>
      </w:ins>
      <w:ins w:id="487" w:author="Karissa" w:date="2015-12-01T01:14:00Z">
        <w:r w:rsidR="00090A57" w:rsidRPr="00C3411E">
          <w:t xml:space="preserve">help </w:t>
        </w:r>
      </w:ins>
      <w:ins w:id="488" w:author="Karissa" w:date="2015-12-01T01:13:00Z">
        <w:r w:rsidR="00090A57" w:rsidRPr="00C3411E">
          <w:t>ensure supplies of vaccines are adequate</w:t>
        </w:r>
      </w:ins>
      <w:ins w:id="489" w:author="Karissa" w:date="2015-12-01T01:14:00Z">
        <w:r w:rsidR="00090A57" w:rsidRPr="00C3411E">
          <w:t xml:space="preserve"> in preparation for an infectious disease event while minimizing purchasing costs.</w:t>
        </w:r>
      </w:ins>
    </w:p>
    <w:p w14:paraId="07DE9A6A" w14:textId="7F79BF89" w:rsidR="005376C1" w:rsidRPr="00C3411E" w:rsidRDefault="00BB38E8" w:rsidP="009A1350">
      <w:pPr>
        <w:pStyle w:val="normal0"/>
        <w:spacing w:line="480" w:lineRule="auto"/>
      </w:pPr>
      <w:r w:rsidRPr="00C3411E">
        <w:rPr>
          <w:b/>
        </w:rPr>
        <w:t>Drug Stockpiling</w:t>
      </w:r>
    </w:p>
    <w:p w14:paraId="01D67A20" w14:textId="2E29859A" w:rsidR="005376C1" w:rsidRPr="00C3411E" w:rsidRDefault="00BB38E8" w:rsidP="009A1350">
      <w:pPr>
        <w:pStyle w:val="normal0"/>
        <w:spacing w:line="480" w:lineRule="auto"/>
        <w:ind w:firstLine="720"/>
      </w:pPr>
      <w:r w:rsidRPr="00C3411E">
        <w:t>Stockpiling medicine can also be an economically efficient response to a pandemic</w:t>
      </w:r>
      <w:r w:rsidRPr="00C3411E">
        <w:rPr>
          <w:vertAlign w:val="superscript"/>
        </w:rPr>
        <w:footnoteReference w:id="60"/>
      </w:r>
      <w:r w:rsidRPr="00C3411E">
        <w:rPr>
          <w:b/>
        </w:rPr>
        <w:t>.</w:t>
      </w:r>
      <w:r w:rsidRPr="00C3411E">
        <w:t xml:space="preserve"> A cost benefit analysis performed by Balicer </w:t>
      </w:r>
      <w:r w:rsidRPr="00C3411E">
        <w:rPr>
          <w:i/>
        </w:rPr>
        <w:t>et al.</w:t>
      </w:r>
      <w:r w:rsidRPr="00C3411E">
        <w:t xml:space="preserve"> (2005) revealed that stockpiling investments for influenza are economically cost-effective as long as there </w:t>
      </w:r>
      <w:ins w:id="490" w:author="Andrew Huff" w:date="2015-11-24T10:25:00Z">
        <w:r w:rsidR="00066A26" w:rsidRPr="00C3411E">
          <w:t>is</w:t>
        </w:r>
      </w:ins>
      <w:ins w:id="491" w:author="Andrew Huff" w:date="2015-11-24T10:24:00Z">
        <w:r w:rsidR="00066A26" w:rsidRPr="00C3411E">
          <w:t xml:space="preserve"> more than one</w:t>
        </w:r>
      </w:ins>
      <w:r w:rsidRPr="00C3411E">
        <w:t xml:space="preserve"> influenza pandemic</w:t>
      </w:r>
      <w:ins w:id="492" w:author="Andrew Huff" w:date="2015-11-24T10:24:00Z">
        <w:r w:rsidR="00066A26" w:rsidRPr="00C3411E">
          <w:t>s</w:t>
        </w:r>
      </w:ins>
      <w:r w:rsidRPr="00C3411E">
        <w:t xml:space="preserve"> every 80 years. However, overestimation </w:t>
      </w:r>
      <w:ins w:id="493" w:author="Karissa" w:date="2015-12-01T05:52:00Z">
        <w:r w:rsidR="00762A3E" w:rsidRPr="00C3411E">
          <w:t xml:space="preserve">or mismanagement of federal stockpiles </w:t>
        </w:r>
      </w:ins>
      <w:r w:rsidRPr="00C3411E">
        <w:t xml:space="preserve">can lead to significant federal economic losses. </w:t>
      </w:r>
      <w:ins w:id="494" w:author="Karissa" w:date="2015-12-01T06:13:00Z">
        <w:r w:rsidR="00B46460" w:rsidRPr="00C3411E">
          <w:t xml:space="preserve">In a 2014 audit </w:t>
        </w:r>
      </w:ins>
      <w:ins w:id="495" w:author="Karissa" w:date="2015-12-01T06:24:00Z">
        <w:r w:rsidR="00E94C5E" w:rsidRPr="00C3411E">
          <w:t>of</w:t>
        </w:r>
      </w:ins>
      <w:ins w:id="496" w:author="Karissa" w:date="2015-12-01T06:05:00Z">
        <w:r w:rsidR="00F62017" w:rsidRPr="00C3411E">
          <w:t xml:space="preserve"> DHS</w:t>
        </w:r>
      </w:ins>
      <w:ins w:id="497" w:author="Karissa" w:date="2015-12-01T06:24:00Z">
        <w:r w:rsidR="00E94C5E" w:rsidRPr="00C3411E">
          <w:t>, the department</w:t>
        </w:r>
      </w:ins>
      <w:ins w:id="498" w:author="Karissa" w:date="2015-12-01T06:05:00Z">
        <w:r w:rsidR="00F62017" w:rsidRPr="00C3411E">
          <w:t xml:space="preserve"> was</w:t>
        </w:r>
      </w:ins>
      <w:ins w:id="499" w:author="Karissa" w:date="2015-12-01T06:12:00Z">
        <w:r w:rsidR="00B46460" w:rsidRPr="00C3411E">
          <w:t xml:space="preserve"> </w:t>
        </w:r>
      </w:ins>
      <w:ins w:id="500" w:author="Karissa" w:date="2015-12-01T06:13:00Z">
        <w:r w:rsidR="00B46460" w:rsidRPr="00C3411E">
          <w:t>criticized</w:t>
        </w:r>
      </w:ins>
      <w:ins w:id="501" w:author="Karissa" w:date="2015-12-01T06:12:00Z">
        <w:r w:rsidR="00B46460" w:rsidRPr="00C3411E">
          <w:t xml:space="preserve"> </w:t>
        </w:r>
      </w:ins>
      <w:ins w:id="502" w:author="Karissa" w:date="2015-12-01T06:13:00Z">
        <w:r w:rsidR="00B46460" w:rsidRPr="00C3411E">
          <w:t>f</w:t>
        </w:r>
        <w:r w:rsidR="00B46460" w:rsidRPr="002773D1">
          <w:t xml:space="preserve">or </w:t>
        </w:r>
      </w:ins>
      <w:ins w:id="503" w:author="Karissa" w:date="2015-12-01T06:14:00Z">
        <w:r w:rsidR="00B46460" w:rsidRPr="00545CA9">
          <w:t xml:space="preserve">their </w:t>
        </w:r>
      </w:ins>
      <w:ins w:id="504" w:author="Karissa Whiting" w:date="2015-12-02T16:34:00Z">
        <w:r w:rsidR="00332DCC" w:rsidRPr="00F80115">
          <w:t xml:space="preserve">poor management </w:t>
        </w:r>
      </w:ins>
      <w:ins w:id="505" w:author="Karissa Whiting" w:date="2015-12-02T16:35:00Z">
        <w:r w:rsidR="00332DCC" w:rsidRPr="00AC7B93">
          <w:t xml:space="preserve">of </w:t>
        </w:r>
      </w:ins>
      <w:ins w:id="506" w:author="Karissa" w:date="2015-12-01T06:19:00Z">
        <w:r w:rsidR="00B46460" w:rsidRPr="00D30E06">
          <w:t xml:space="preserve">Influenza </w:t>
        </w:r>
      </w:ins>
      <w:ins w:id="507" w:author="Karissa" w:date="2015-12-01T06:14:00Z">
        <w:r w:rsidR="00B46460" w:rsidRPr="002B7ED6">
          <w:t>vaccine</w:t>
        </w:r>
      </w:ins>
      <w:ins w:id="508" w:author="Karissa" w:date="2015-12-01T06:15:00Z">
        <w:r w:rsidR="00B46460" w:rsidRPr="00A65F60">
          <w:t xml:space="preserve"> and PPE</w:t>
        </w:r>
      </w:ins>
      <w:ins w:id="509" w:author="Karissa Whiting" w:date="2015-12-02T16:35:00Z">
        <w:r w:rsidR="00332DCC" w:rsidRPr="00C3411E">
          <w:t xml:space="preserve"> inventory</w:t>
        </w:r>
      </w:ins>
      <w:ins w:id="510" w:author="Karissa" w:date="2015-12-01T06:14:00Z">
        <w:r w:rsidR="00B46460" w:rsidRPr="00C3411E">
          <w:t xml:space="preserve"> and </w:t>
        </w:r>
      </w:ins>
      <w:ins w:id="511" w:author="Karissa Whiting" w:date="2015-12-02T16:39:00Z">
        <w:r w:rsidR="00D609D4" w:rsidRPr="00C3411E">
          <w:t xml:space="preserve">their </w:t>
        </w:r>
      </w:ins>
      <w:ins w:id="512" w:author="Karissa" w:date="2015-12-01T06:14:00Z">
        <w:r w:rsidR="00B46460" w:rsidRPr="00C3411E">
          <w:t>lack of stockpile replenishment plans</w:t>
        </w:r>
      </w:ins>
      <w:ins w:id="513" w:author="Karissa" w:date="2015-12-01T06:15:00Z">
        <w:r w:rsidR="00B46460" w:rsidRPr="00C3411E">
          <w:t xml:space="preserve"> for expired vaccines and equipment. </w:t>
        </w:r>
      </w:ins>
      <w:commentRangeStart w:id="514"/>
      <w:ins w:id="515" w:author="Karissa" w:date="2015-12-01T06:17:00Z">
        <w:r w:rsidR="00B46460" w:rsidRPr="00C3411E">
          <w:t xml:space="preserve">Stockpile replenishment plans </w:t>
        </w:r>
      </w:ins>
      <w:commentRangeEnd w:id="514"/>
      <w:r w:rsidR="00D609D4" w:rsidRPr="00C3411E">
        <w:rPr>
          <w:rStyle w:val="CommentReference"/>
          <w:sz w:val="22"/>
          <w:szCs w:val="22"/>
        </w:rPr>
        <w:commentReference w:id="514"/>
      </w:r>
      <w:ins w:id="516" w:author="Karissa" w:date="2015-12-01T06:17:00Z">
        <w:r w:rsidR="00B46460" w:rsidRPr="00C3411E">
          <w:t>are especially important, as 81% of DHS</w:t>
        </w:r>
      </w:ins>
      <w:ins w:id="517" w:author="Karissa" w:date="2015-12-01T06:18:00Z">
        <w:r w:rsidR="00B46460" w:rsidRPr="00C3411E">
          <w:t xml:space="preserve">’s </w:t>
        </w:r>
      </w:ins>
      <w:ins w:id="518" w:author="Karissa" w:date="2015-12-01T06:19:00Z">
        <w:r w:rsidR="00B46460" w:rsidRPr="00C3411E">
          <w:t xml:space="preserve">Influenza </w:t>
        </w:r>
      </w:ins>
      <w:ins w:id="519" w:author="Karissa" w:date="2015-12-01T06:18:00Z">
        <w:r w:rsidR="00B46460" w:rsidRPr="00C3411E">
          <w:t>antiviral vaccine stockpile will expire by the end of 2015</w:t>
        </w:r>
      </w:ins>
      <w:ins w:id="520" w:author="Karissa" w:date="2015-12-01T06:19:00Z">
        <w:r w:rsidR="00B46460" w:rsidRPr="00C3411E">
          <w:t xml:space="preserve">, leaving the U.S. vulnerable to an Influenza outbreak. </w:t>
        </w:r>
      </w:ins>
      <w:ins w:id="521" w:author="Karissa" w:date="2015-12-01T06:18:00Z">
        <w:r w:rsidR="00B46460" w:rsidRPr="00C3411E">
          <w:rPr>
            <w:rStyle w:val="FootnoteReference"/>
          </w:rPr>
          <w:footnoteReference w:id="61"/>
        </w:r>
      </w:ins>
      <w:ins w:id="523" w:author="Karissa Whiting" w:date="2015-12-03T14:03:00Z">
        <w:r w:rsidR="002C2099">
          <w:t xml:space="preserve"> The</w:t>
        </w:r>
      </w:ins>
      <w:ins w:id="524" w:author="Karissa" w:date="2015-12-01T06:25:00Z">
        <w:r w:rsidR="00E94C5E" w:rsidRPr="00C3411E">
          <w:t xml:space="preserve"> </w:t>
        </w:r>
      </w:ins>
      <w:ins w:id="525" w:author="Karissa" w:date="2015-12-01T06:26:00Z">
        <w:r w:rsidR="00E94C5E" w:rsidRPr="00C3411E">
          <w:t xml:space="preserve">DHS has also been </w:t>
        </w:r>
      </w:ins>
      <w:ins w:id="526" w:author="Karissa" w:date="2015-12-01T06:28:00Z">
        <w:r w:rsidR="00E94C5E" w:rsidRPr="00C3411E">
          <w:t xml:space="preserve">called into </w:t>
        </w:r>
      </w:ins>
      <w:ins w:id="527" w:author="Karissa" w:date="2015-12-01T06:26:00Z">
        <w:r w:rsidR="00E94C5E" w:rsidRPr="00C3411E">
          <w:t>question</w:t>
        </w:r>
      </w:ins>
      <w:ins w:id="528" w:author="Karissa" w:date="2015-12-01T06:28:00Z">
        <w:r w:rsidR="00E94C5E" w:rsidRPr="00C3411E">
          <w:t xml:space="preserve"> for</w:t>
        </w:r>
      </w:ins>
      <w:ins w:id="529" w:author="Karissa" w:date="2015-12-01T06:26:00Z">
        <w:r w:rsidR="00E94C5E" w:rsidRPr="00C3411E">
          <w:t xml:space="preserve"> their decision </w:t>
        </w:r>
      </w:ins>
      <w:ins w:id="530" w:author="Karissa" w:date="2015-12-01T06:27:00Z">
        <w:r w:rsidR="00E94C5E" w:rsidRPr="00C3411E">
          <w:t>to place a $463 million</w:t>
        </w:r>
      </w:ins>
      <w:ins w:id="531" w:author="Karissa" w:date="2015-12-01T06:26:00Z">
        <w:r w:rsidR="00E94C5E" w:rsidRPr="00C3411E">
          <w:t xml:space="preserve"> </w:t>
        </w:r>
      </w:ins>
      <w:ins w:id="532" w:author="Karissa" w:date="2015-12-01T06:27:00Z">
        <w:r w:rsidR="00E94C5E" w:rsidRPr="00C3411E">
          <w:t>dollar order with Siga Technologies for an expensive Smallpox vaccine to counter bioterrorism.</w:t>
        </w:r>
      </w:ins>
      <w:ins w:id="533" w:author="Karissa" w:date="2015-12-01T06:28:00Z">
        <w:r w:rsidR="00E94C5E" w:rsidRPr="00C3411E">
          <w:t xml:space="preserve"> </w:t>
        </w:r>
      </w:ins>
      <w:ins w:id="534" w:author="Karissa" w:date="2015-12-01T06:32:00Z">
        <w:r w:rsidR="00E94C5E" w:rsidRPr="00C3411E">
          <w:t xml:space="preserve">It is suspected that </w:t>
        </w:r>
      </w:ins>
      <w:ins w:id="535" w:author="Karissa" w:date="2015-12-01T06:29:00Z">
        <w:r w:rsidR="00E94C5E" w:rsidRPr="00C3411E">
          <w:t xml:space="preserve">the drug’s </w:t>
        </w:r>
      </w:ins>
      <w:ins w:id="536" w:author="Karissa" w:date="2015-12-01T06:30:00Z">
        <w:r w:rsidR="00E94C5E" w:rsidRPr="00C3411E">
          <w:t>$</w:t>
        </w:r>
      </w:ins>
      <w:ins w:id="537" w:author="Karissa" w:date="2015-12-01T06:29:00Z">
        <w:r w:rsidR="00E94C5E" w:rsidRPr="00C3411E">
          <w:t xml:space="preserve">200 per treatment </w:t>
        </w:r>
      </w:ins>
      <w:ins w:id="538" w:author="Karissa" w:date="2015-12-01T06:30:00Z">
        <w:r w:rsidR="00E94C5E" w:rsidRPr="00C3411E">
          <w:t>purchasing</w:t>
        </w:r>
      </w:ins>
      <w:ins w:id="539" w:author="Karissa" w:date="2015-12-01T06:29:00Z">
        <w:r w:rsidR="00E94C5E" w:rsidRPr="00C3411E">
          <w:t xml:space="preserve"> </w:t>
        </w:r>
      </w:ins>
      <w:ins w:id="540" w:author="Karissa" w:date="2015-12-01T06:30:00Z">
        <w:r w:rsidR="00E94C5E" w:rsidRPr="00C3411E">
          <w:t xml:space="preserve">cost </w:t>
        </w:r>
      </w:ins>
      <w:ins w:id="541" w:author="Karissa" w:date="2015-12-01T06:31:00Z">
        <w:r w:rsidR="00E94C5E" w:rsidRPr="00C3411E">
          <w:t>is</w:t>
        </w:r>
      </w:ins>
      <w:ins w:id="542" w:author="Karissa" w:date="2015-12-01T06:32:00Z">
        <w:r w:rsidR="00E94C5E" w:rsidRPr="00C3411E">
          <w:t xml:space="preserve"> a</w:t>
        </w:r>
      </w:ins>
      <w:ins w:id="543" w:author="Karissa" w:date="2015-12-01T06:31:00Z">
        <w:r w:rsidR="00E94C5E" w:rsidRPr="002773D1">
          <w:t xml:space="preserve"> significant markup from it’s production cost, </w:t>
        </w:r>
      </w:ins>
      <w:ins w:id="544" w:author="Karissa" w:date="2015-12-01T06:42:00Z">
        <w:r w:rsidR="004837B8" w:rsidRPr="002773D1">
          <w:t>and the</w:t>
        </w:r>
      </w:ins>
      <w:ins w:id="545" w:author="Karissa Whiting" w:date="2015-12-02T16:40:00Z">
        <w:r w:rsidR="00D609D4" w:rsidRPr="00545CA9">
          <w:t xml:space="preserve"> 2 million dose</w:t>
        </w:r>
      </w:ins>
      <w:ins w:id="546" w:author="Karissa" w:date="2015-12-01T06:42:00Z">
        <w:r w:rsidR="004837B8" w:rsidRPr="00F80115">
          <w:t xml:space="preserve"> government order significantly increased the small companies </w:t>
        </w:r>
      </w:ins>
      <w:ins w:id="547" w:author="Karissa" w:date="2015-12-01T06:43:00Z">
        <w:r w:rsidR="00D466DF" w:rsidRPr="00AC7B93">
          <w:t>profits</w:t>
        </w:r>
      </w:ins>
      <w:ins w:id="548" w:author="Karissa" w:date="2015-12-01T06:42:00Z">
        <w:r w:rsidR="004837B8" w:rsidRPr="00D30E06">
          <w:t>.</w:t>
        </w:r>
        <w:r w:rsidR="004837B8" w:rsidRPr="00C3411E">
          <w:rPr>
            <w:rStyle w:val="FootnoteReference"/>
          </w:rPr>
          <w:footnoteReference w:id="62"/>
        </w:r>
      </w:ins>
      <w:ins w:id="550" w:author="Karissa" w:date="2015-12-01T06:31:00Z">
        <w:r w:rsidR="00E94C5E" w:rsidRPr="00C3411E">
          <w:t xml:space="preserve">  </w:t>
        </w:r>
      </w:ins>
      <w:del w:id="551" w:author="Karissa" w:date="2015-12-01T06:08:00Z">
        <w:r w:rsidRPr="00C3411E" w:rsidDel="00F62017">
          <w:delText>After WHO declared H1N1 a pandemic level threat, countries began creating federal stockpiles of vaccine and treatment courses in preparation for high numbers of infections. When the 2009 H1N</w:delText>
        </w:r>
      </w:del>
      <w:ins w:id="552" w:author="Andrew Huff" w:date="2015-11-24T10:27:00Z">
        <w:del w:id="553" w:author="Karissa" w:date="2015-12-01T06:08:00Z">
          <w:r w:rsidR="00066A26" w:rsidRPr="00C3411E" w:rsidDel="00F62017">
            <w:delText>1A</w:delText>
          </w:r>
        </w:del>
      </w:ins>
      <w:del w:id="554" w:author="Karissa" w:date="2015-12-01T06:08:00Z">
        <w:r w:rsidRPr="00C3411E" w:rsidDel="00F62017">
          <w:delText xml:space="preserve"> pandemic resulted in far fewer infections or fatalities than expected before being contained, many countries were left with vast quantities of unused treatments that they had to offload by leaving arrangements and contracts with pharmaceutical companies, or partially re-selling their vaccine stockpiles to third parties to reduce stress on their public health budget</w:delText>
        </w:r>
        <w:r w:rsidRPr="00C3411E" w:rsidDel="00F62017">
          <w:rPr>
            <w:vertAlign w:val="superscript"/>
          </w:rPr>
          <w:footnoteReference w:id="63"/>
        </w:r>
        <w:r w:rsidRPr="00C3411E" w:rsidDel="00F62017">
          <w:delText>.</w:delText>
        </w:r>
      </w:del>
    </w:p>
    <w:p w14:paraId="1C17D826" w14:textId="234FBFBD" w:rsidR="005376C1" w:rsidRPr="00C3411E" w:rsidRDefault="00D466DF" w:rsidP="00B76EC2">
      <w:pPr>
        <w:pStyle w:val="normal0"/>
        <w:spacing w:line="480" w:lineRule="auto"/>
        <w:ind w:firstLine="720"/>
      </w:pPr>
      <w:ins w:id="557" w:author="Karissa" w:date="2015-12-01T06:43:00Z">
        <w:r w:rsidRPr="00C3411E">
          <w:t>As was the case with Siga Technologies, d</w:t>
        </w:r>
      </w:ins>
      <w:r w:rsidR="00BB38E8" w:rsidRPr="00C3411E">
        <w:t xml:space="preserve">rug stockpiling </w:t>
      </w:r>
      <w:del w:id="558" w:author="Karissa" w:date="2015-12-01T06:43:00Z">
        <w:r w:rsidR="00BB38E8" w:rsidRPr="00C3411E" w:rsidDel="00D466DF">
          <w:delText>can provide significant</w:delText>
        </w:r>
      </w:del>
      <w:ins w:id="559" w:author="Karissa" w:date="2015-12-01T06:43:00Z">
        <w:r w:rsidRPr="00C3411E">
          <w:t>has significantly increased</w:t>
        </w:r>
      </w:ins>
      <w:r w:rsidR="00BB38E8" w:rsidRPr="00C3411E">
        <w:t xml:space="preserve"> revenue</w:t>
      </w:r>
      <w:ins w:id="560" w:author="Karissa" w:date="2015-12-01T06:43:00Z">
        <w:r w:rsidRPr="00C3411E">
          <w:t>s</w:t>
        </w:r>
      </w:ins>
      <w:r w:rsidR="00BB38E8" w:rsidRPr="00C3411E">
        <w:t xml:space="preserve"> for</w:t>
      </w:r>
      <w:ins w:id="561" w:author="Karissa" w:date="2015-12-01T06:43:00Z">
        <w:r w:rsidRPr="00C3411E">
          <w:t xml:space="preserve"> many</w:t>
        </w:r>
      </w:ins>
      <w:r w:rsidR="00BB38E8" w:rsidRPr="00C3411E">
        <w:t xml:space="preserve"> pharmaceutical companies. After continuous outbreaks of H5N1 starting in 2003, </w:t>
      </w:r>
      <w:ins w:id="562" w:author="Karissa" w:date="2015-12-01T06:44:00Z">
        <w:r w:rsidRPr="00C3411E">
          <w:t xml:space="preserve">the </w:t>
        </w:r>
      </w:ins>
      <w:r w:rsidR="00BB38E8" w:rsidRPr="00C3411E">
        <w:t>W</w:t>
      </w:r>
      <w:ins w:id="563" w:author="Karissa" w:date="2015-12-01T06:44:00Z">
        <w:r w:rsidRPr="00C3411E">
          <w:t xml:space="preserve">orld </w:t>
        </w:r>
      </w:ins>
      <w:r w:rsidR="00BB38E8" w:rsidRPr="00C3411E">
        <w:t>H</w:t>
      </w:r>
      <w:ins w:id="564" w:author="Karissa" w:date="2015-12-01T06:44:00Z">
        <w:r w:rsidRPr="00C3411E">
          <w:t xml:space="preserve">ealth </w:t>
        </w:r>
      </w:ins>
      <w:r w:rsidR="00BB38E8" w:rsidRPr="00C3411E">
        <w:t>O</w:t>
      </w:r>
      <w:ins w:id="565" w:author="Karissa" w:date="2015-12-01T06:44:00Z">
        <w:r w:rsidRPr="00C3411E">
          <w:t>rganization</w:t>
        </w:r>
      </w:ins>
      <w:r w:rsidR="00BB38E8" w:rsidRPr="00C3411E">
        <w:t xml:space="preserve"> </w:t>
      </w:r>
      <w:ins w:id="566" w:author="Karissa" w:date="2015-12-01T08:27:00Z">
        <w:r w:rsidR="00822529" w:rsidRPr="00C3411E">
          <w:t xml:space="preserve">(WHO) </w:t>
        </w:r>
      </w:ins>
      <w:r w:rsidR="00BB38E8" w:rsidRPr="00C3411E">
        <w:t>amassed a stockpile of oseltamivir treatment courses that was ready for use by 2006</w:t>
      </w:r>
      <w:r w:rsidR="00BB38E8" w:rsidRPr="00C3411E">
        <w:rPr>
          <w:vertAlign w:val="superscript"/>
        </w:rPr>
        <w:footnoteReference w:id="64"/>
      </w:r>
      <w:r w:rsidR="00BB38E8" w:rsidRPr="00C3411E">
        <w:t>. In 2005, Hoffmann La-Roche, a private pharmaceutical company and the main producer of oseltamivir in the form of Tamiflu, reported it was their best year ever partially due these Tamiflu stockpile sales</w:t>
      </w:r>
      <w:r w:rsidR="00BB38E8" w:rsidRPr="00C3411E">
        <w:rPr>
          <w:vertAlign w:val="superscript"/>
        </w:rPr>
        <w:footnoteReference w:id="65"/>
      </w:r>
      <w:r w:rsidR="00BB38E8" w:rsidRPr="00C3411E">
        <w:t>. Relenza, a form of zanamivir sold by GlaxoSmithKline, was also internationally stockpiled in response to the H1N1 pandemic threat in 2009</w:t>
      </w:r>
      <w:ins w:id="567" w:author="Karissa" w:date="2015-12-01T06:53:00Z">
        <w:r w:rsidR="000654E6" w:rsidRPr="00C3411E">
          <w:t xml:space="preserve"> and the company saw revenues of approximately </w:t>
        </w:r>
        <w:r w:rsidR="000654E6" w:rsidRPr="00C3411E">
          <w:rPr>
            <w:color w:val="191919"/>
            <w:rPrChange w:id="568" w:author="Karissa Whiting" w:date="2015-12-03T13:02:00Z">
              <w:rPr>
                <w:color w:val="191919"/>
                <w:sz w:val="64"/>
                <w:szCs w:val="64"/>
              </w:rPr>
            </w:rPrChange>
          </w:rPr>
          <w:t>1</w:t>
        </w:r>
        <w:r w:rsidR="000654E6" w:rsidRPr="00C3411E">
          <w:rPr>
            <w:color w:val="191919"/>
          </w:rPr>
          <w:t xml:space="preserve">.4 billion in </w:t>
        </w:r>
      </w:ins>
      <w:ins w:id="569" w:author="Karissa" w:date="2015-12-01T06:55:00Z">
        <w:r w:rsidR="000654E6" w:rsidRPr="00C3411E">
          <w:rPr>
            <w:color w:val="191919"/>
          </w:rPr>
          <w:t xml:space="preserve">pandemic </w:t>
        </w:r>
      </w:ins>
      <w:ins w:id="570" w:author="Karissa" w:date="2015-12-01T06:53:00Z">
        <w:r w:rsidR="000654E6" w:rsidRPr="00C3411E">
          <w:rPr>
            <w:color w:val="191919"/>
          </w:rPr>
          <w:t>vaccine sales alone</w:t>
        </w:r>
      </w:ins>
      <w:r w:rsidR="00BB38E8" w:rsidRPr="00C3411E">
        <w:rPr>
          <w:vertAlign w:val="superscript"/>
        </w:rPr>
        <w:footnoteReference w:id="66"/>
      </w:r>
      <w:ins w:id="571" w:author="Karissa Whiting" w:date="2015-12-01T10:02:00Z">
        <w:r w:rsidR="00671494" w:rsidRPr="00C3411E">
          <w:rPr>
            <w:color w:val="191919"/>
          </w:rPr>
          <w:t xml:space="preserve"> </w:t>
        </w:r>
      </w:ins>
      <w:ins w:id="572" w:author="Karissa" w:date="2015-12-01T06:55:00Z">
        <w:r w:rsidR="002B55F2" w:rsidRPr="00C3411E">
          <w:rPr>
            <w:rStyle w:val="FootnoteReference"/>
            <w:color w:val="191919"/>
          </w:rPr>
          <w:footnoteReference w:id="67"/>
        </w:r>
      </w:ins>
      <w:r w:rsidR="00BB38E8" w:rsidRPr="00C3411E">
        <w:t xml:space="preserve">. Millions of these treatment courses were </w:t>
      </w:r>
      <w:ins w:id="574" w:author="Karissa Whiting" w:date="2015-12-01T10:02:00Z">
        <w:r w:rsidR="00671494" w:rsidRPr="00C3411E">
          <w:t>purchased by the U.S. government to be included in the</w:t>
        </w:r>
      </w:ins>
      <w:r w:rsidR="00BB38E8" w:rsidRPr="00C3411E">
        <w:t xml:space="preserve"> CDC’s Strategic National Stockpile that was amassed in response in the 2009 H1N1 pandemic and maintained in the event of future influenza outbreaks</w:t>
      </w:r>
      <w:r w:rsidR="00BB38E8" w:rsidRPr="00C3411E">
        <w:rPr>
          <w:vertAlign w:val="superscript"/>
        </w:rPr>
        <w:footnoteReference w:id="68"/>
      </w:r>
      <w:r w:rsidR="00BB38E8" w:rsidRPr="00C3411E">
        <w:t>.</w:t>
      </w:r>
      <w:del w:id="575" w:author="Karissa" w:date="2015-12-01T06:45:00Z">
        <w:r w:rsidR="00BB38E8" w:rsidRPr="00C3411E" w:rsidDel="000654E6">
          <w:delText xml:space="preserve"> Although unused stockpiles of H1N1 vaccines and oseltamivir ultimately led to economic losses for many governments</w:delText>
        </w:r>
      </w:del>
      <w:r w:rsidR="00BB38E8" w:rsidRPr="00C3411E">
        <w:t xml:space="preserve">, </w:t>
      </w:r>
      <w:ins w:id="576" w:author="Karissa Whiting" w:date="2015-12-02T17:14:00Z">
        <w:r w:rsidR="005A237A" w:rsidRPr="00C3411E">
          <w:t>In 2009,</w:t>
        </w:r>
      </w:ins>
      <w:r w:rsidR="00BB38E8" w:rsidRPr="00C3411E">
        <w:t xml:space="preserve"> estimated total sales of influenza vaccines and adjuvant </w:t>
      </w:r>
      <w:ins w:id="577" w:author="Karissa" w:date="2015-12-01T06:45:00Z">
        <w:r w:rsidR="000654E6" w:rsidRPr="00C3411E">
          <w:t>totaled</w:t>
        </w:r>
      </w:ins>
      <w:r w:rsidR="00BB38E8" w:rsidRPr="00C3411E">
        <w:t xml:space="preserve"> U.S. $6.9 billion in 2009, according to JP Morgan</w:t>
      </w:r>
      <w:r w:rsidR="00BB38E8" w:rsidRPr="00C3411E">
        <w:rPr>
          <w:vertAlign w:val="superscript"/>
        </w:rPr>
        <w:footnoteReference w:id="69"/>
      </w:r>
      <w:r w:rsidR="00BB38E8" w:rsidRPr="00C3411E">
        <w:t xml:space="preserve">. </w:t>
      </w:r>
    </w:p>
    <w:p w14:paraId="7C28E503" w14:textId="124F9C13" w:rsidR="005376C1" w:rsidRPr="00C3411E" w:rsidRDefault="005A237A" w:rsidP="00153D18">
      <w:pPr>
        <w:pStyle w:val="normal0"/>
        <w:spacing w:line="480" w:lineRule="auto"/>
        <w:ind w:firstLine="720"/>
      </w:pPr>
      <w:ins w:id="579" w:author="Karissa Whiting" w:date="2015-12-02T17:14:00Z">
        <w:r w:rsidRPr="00C3411E">
          <w:t>Hoffman La-Roche al</w:t>
        </w:r>
        <w:r w:rsidR="002C2099">
          <w:t xml:space="preserve">so provided treatment courses in Vietnam as the government </w:t>
        </w:r>
        <w:r w:rsidRPr="00C3411E">
          <w:t>increased vaccine stocks as part of t</w:t>
        </w:r>
      </w:ins>
      <w:ins w:id="580" w:author="Karissa Whiting" w:date="2015-12-02T17:15:00Z">
        <w:r w:rsidR="002C2099">
          <w:t xml:space="preserve">he </w:t>
        </w:r>
        <w:r w:rsidRPr="00C3411E">
          <w:t xml:space="preserve">2005 H5N1 and </w:t>
        </w:r>
      </w:ins>
      <w:ins w:id="581" w:author="Karissa Whiting" w:date="2015-12-02T17:14:00Z">
        <w:r w:rsidRPr="00C3411E">
          <w:t>Human Influenza Pandemic Preparedness Plan.</w:t>
        </w:r>
      </w:ins>
      <w:del w:id="582" w:author="Karissa Whiting" w:date="2015-12-02T17:16:00Z">
        <w:r w:rsidR="00BB38E8" w:rsidRPr="00C3411E" w:rsidDel="005A237A">
          <w:delText>As part of Vietnam’s 2005 H5N1 and Human Influenza Pandemic Preparedness Plan</w:delText>
        </w:r>
      </w:del>
      <w:r w:rsidR="00BB38E8" w:rsidRPr="00C3411E">
        <w:t xml:space="preserve">, </w:t>
      </w:r>
      <w:ins w:id="583" w:author="Karissa Whiting" w:date="2015-12-02T17:16:00Z">
        <w:r w:rsidRPr="00C3411E">
          <w:t>T</w:t>
        </w:r>
      </w:ins>
      <w:r w:rsidR="00BB38E8" w:rsidRPr="00C3411E">
        <w:t xml:space="preserve">he Vietnam government purchased 2.5 million </w:t>
      </w:r>
      <w:del w:id="584" w:author="Karissa Whiting" w:date="2015-12-02T17:18:00Z">
        <w:r w:rsidR="00BB38E8" w:rsidRPr="00C3411E" w:rsidDel="005A237A">
          <w:delText>treatment courses</w:delText>
        </w:r>
      </w:del>
      <w:ins w:id="585" w:author="Karissa Whiting" w:date="2015-12-02T17:40:00Z">
        <w:r w:rsidR="00D343F8" w:rsidRPr="00C3411E">
          <w:t>treatment courses</w:t>
        </w:r>
      </w:ins>
      <w:ins w:id="586" w:author="Karissa Whiting" w:date="2015-12-02T17:43:00Z">
        <w:r w:rsidR="00A61261" w:rsidRPr="00C3411E">
          <w:t xml:space="preserve"> (25 million capsules)</w:t>
        </w:r>
      </w:ins>
      <w:r w:rsidR="00BB38E8" w:rsidRPr="00C3411E">
        <w:t xml:space="preserve"> of oseltamivir</w:t>
      </w:r>
      <w:ins w:id="587" w:author="Karissa" w:date="2015-12-01T06:56:00Z">
        <w:r w:rsidR="002B55F2" w:rsidRPr="00C3411E">
          <w:t xml:space="preserve"> </w:t>
        </w:r>
        <w:del w:id="588" w:author="Karissa Whiting" w:date="2015-12-02T17:18:00Z">
          <w:r w:rsidR="002B55F2" w:rsidRPr="00C3411E" w:rsidDel="005A237A">
            <w:delText>for use</w:delText>
          </w:r>
        </w:del>
      </w:ins>
      <w:del w:id="589" w:author="Karissa Whiting" w:date="2015-12-02T17:18:00Z">
        <w:r w:rsidR="00BB38E8" w:rsidRPr="00C3411E" w:rsidDel="005A237A">
          <w:delText xml:space="preserve"> </w:delText>
        </w:r>
      </w:del>
      <w:del w:id="590" w:author="Karissa Whiting" w:date="2015-12-02T17:40:00Z">
        <w:r w:rsidR="00BB38E8" w:rsidRPr="00C3411E" w:rsidDel="00D343F8">
          <w:delText xml:space="preserve">and an additional 250,000 treatment courses </w:delText>
        </w:r>
      </w:del>
      <w:r w:rsidR="00BB38E8" w:rsidRPr="00C3411E">
        <w:t xml:space="preserve">from Roche to be </w:t>
      </w:r>
      <w:del w:id="591" w:author="Karissa Whiting" w:date="2015-12-02T17:41:00Z">
        <w:r w:rsidR="00BB38E8" w:rsidRPr="00C3411E" w:rsidDel="00D343F8">
          <w:delText>stockpiled</w:delText>
        </w:r>
      </w:del>
      <w:ins w:id="592" w:author="Karissa Whiting" w:date="2015-12-02T17:41:00Z">
        <w:r w:rsidR="00D343F8" w:rsidRPr="00C3411E">
          <w:t>added to their stockpile</w:t>
        </w:r>
      </w:ins>
      <w:r w:rsidR="00BB38E8" w:rsidRPr="00C3411E">
        <w:rPr>
          <w:vertAlign w:val="superscript"/>
        </w:rPr>
        <w:footnoteReference w:id="70"/>
      </w:r>
      <w:r w:rsidR="00BB38E8" w:rsidRPr="00C3411E">
        <w:t>. The Thailand government similarly purchased 260,000 treatment courses</w:t>
      </w:r>
      <w:ins w:id="593" w:author="Karissa Whiting" w:date="2015-12-02T17:42:00Z">
        <w:r w:rsidR="00A61261" w:rsidRPr="00C3411E">
          <w:t xml:space="preserve"> (2.6 million capsules)</w:t>
        </w:r>
      </w:ins>
      <w:r w:rsidR="00BB38E8" w:rsidRPr="00C3411E">
        <w:t xml:space="preserve"> of oseltamivir from Roche for a national stockpile throughout 2005 and 2006, and enacted policies to increase the domestic production of oseltamivir each year by 100,000 treatment courses over the course of three years</w:t>
      </w:r>
      <w:r w:rsidR="00BB38E8" w:rsidRPr="00C3411E">
        <w:rPr>
          <w:vertAlign w:val="superscript"/>
        </w:rPr>
        <w:footnoteReference w:id="71"/>
      </w:r>
      <w:r w:rsidR="00BB38E8" w:rsidRPr="00C3411E">
        <w:t>. Manufacture Reserve Programs initiated by Roche and GlaxoSmithKline in 2008 charged hospitals and other private organizations in the program an annual fee to reserve the ability to buy treatment courses in the case of a future influenza outbreak. These programs have further inflated profits for drug manufacturers</w:t>
      </w:r>
      <w:r w:rsidR="00BB38E8" w:rsidRPr="00C3411E">
        <w:rPr>
          <w:vertAlign w:val="superscript"/>
        </w:rPr>
        <w:footnoteReference w:id="72"/>
      </w:r>
      <w:r w:rsidR="00BB38E8" w:rsidRPr="00C3411E">
        <w:t xml:space="preserve">. </w:t>
      </w:r>
      <w:ins w:id="594" w:author="Karissa" w:date="2015-12-01T06:58:00Z">
        <w:r w:rsidR="0085521C" w:rsidRPr="00C3411E">
          <w:t>While pharmaceutical companies see an increase in profits</w:t>
        </w:r>
      </w:ins>
      <w:ins w:id="595" w:author="Karissa" w:date="2015-12-01T06:59:00Z">
        <w:r w:rsidR="0085521C" w:rsidRPr="00C3411E">
          <w:t xml:space="preserve"> due to outbreaks or intensification of</w:t>
        </w:r>
      </w:ins>
      <w:ins w:id="596" w:author="Karissa Whiting" w:date="2015-12-02T17:44:00Z">
        <w:r w:rsidR="00AE07C9" w:rsidRPr="00C3411E">
          <w:t xml:space="preserve"> government</w:t>
        </w:r>
      </w:ins>
      <w:ins w:id="597" w:author="Karissa" w:date="2015-12-01T06:59:00Z">
        <w:r w:rsidR="0085521C" w:rsidRPr="00C3411E">
          <w:t xml:space="preserve"> pandemic preparedness programs, </w:t>
        </w:r>
      </w:ins>
      <w:ins w:id="598" w:author="Karissa Whiting" w:date="2015-12-01T10:04:00Z">
        <w:r w:rsidR="00AE07C9" w:rsidRPr="00C3411E">
          <w:t>the success is often</w:t>
        </w:r>
        <w:r w:rsidR="00671494" w:rsidRPr="00C3411E">
          <w:t xml:space="preserve"> short lived, </w:t>
        </w:r>
      </w:ins>
      <w:ins w:id="599" w:author="Karissa Whiting" w:date="2015-12-02T17:45:00Z">
        <w:r w:rsidR="00AE07C9" w:rsidRPr="00C3411E">
          <w:t>and vaccines</w:t>
        </w:r>
      </w:ins>
      <w:ins w:id="600" w:author="Karissa Whiting" w:date="2015-12-01T10:04:00Z">
        <w:r w:rsidR="00671494" w:rsidRPr="00C3411E">
          <w:t xml:space="preserve"> </w:t>
        </w:r>
      </w:ins>
      <w:ins w:id="601" w:author="Karissa" w:date="2015-12-01T06:59:00Z">
        <w:r w:rsidR="00062BAF" w:rsidRPr="00C3411E">
          <w:t xml:space="preserve">markets </w:t>
        </w:r>
      </w:ins>
      <w:ins w:id="602" w:author="Karissa" w:date="2015-12-01T07:02:00Z">
        <w:r w:rsidR="00062BAF" w:rsidRPr="00C3411E">
          <w:t xml:space="preserve">are </w:t>
        </w:r>
      </w:ins>
      <w:ins w:id="603" w:author="Karissa Whiting" w:date="2015-12-01T10:04:00Z">
        <w:r w:rsidR="00671494" w:rsidRPr="00C3411E">
          <w:t>exceptionally</w:t>
        </w:r>
      </w:ins>
      <w:ins w:id="604" w:author="Karissa" w:date="2015-12-01T06:59:00Z">
        <w:r w:rsidR="00062BAF" w:rsidRPr="00C3411E">
          <w:t xml:space="preserve"> volatile during disease outbrea</w:t>
        </w:r>
      </w:ins>
      <w:ins w:id="605" w:author="Karissa" w:date="2015-12-01T07:02:00Z">
        <w:r w:rsidR="00062BAF" w:rsidRPr="00C3411E">
          <w:t>ks</w:t>
        </w:r>
      </w:ins>
      <w:ins w:id="606" w:author="Karissa Whiting" w:date="2015-12-01T10:04:00Z">
        <w:r w:rsidR="00671494" w:rsidRPr="00C3411E">
          <w:t>. This is</w:t>
        </w:r>
      </w:ins>
      <w:ins w:id="607" w:author="Karissa" w:date="2015-12-01T07:02:00Z">
        <w:r w:rsidR="00062BAF" w:rsidRPr="00C3411E">
          <w:t xml:space="preserve"> reflected in</w:t>
        </w:r>
      </w:ins>
      <w:ins w:id="608" w:author="Karissa Whiting" w:date="2015-12-01T10:04:00Z">
        <w:r w:rsidR="00671494" w:rsidRPr="00C3411E">
          <w:t xml:space="preserve"> </w:t>
        </w:r>
      </w:ins>
      <w:ins w:id="609" w:author="Karissa Whiting" w:date="2015-12-01T10:05:00Z">
        <w:r w:rsidR="00153D18" w:rsidRPr="00C3411E">
          <w:t>fluctuations of</w:t>
        </w:r>
      </w:ins>
      <w:ins w:id="610" w:author="Karissa" w:date="2015-12-01T07:02:00Z">
        <w:r w:rsidR="00062BAF" w:rsidRPr="00C3411E">
          <w:t xml:space="preserve"> stock market prices.</w:t>
        </w:r>
      </w:ins>
    </w:p>
    <w:p w14:paraId="72A78C1E" w14:textId="35612522" w:rsidR="005376C1" w:rsidRPr="00C3411E" w:rsidRDefault="00BB38E8" w:rsidP="005723F0">
      <w:pPr>
        <w:pStyle w:val="normal0"/>
        <w:spacing w:line="480" w:lineRule="auto"/>
      </w:pPr>
      <w:r w:rsidRPr="00C3411E">
        <w:rPr>
          <w:b/>
        </w:rPr>
        <w:t>Stock Prices and Money Markets</w:t>
      </w:r>
    </w:p>
    <w:p w14:paraId="20B74167" w14:textId="741ECA8C" w:rsidR="005376C1" w:rsidRPr="00C3411E" w:rsidRDefault="00BB38E8" w:rsidP="00BB781B">
      <w:pPr>
        <w:pStyle w:val="normal0"/>
        <w:spacing w:line="480" w:lineRule="auto"/>
        <w:ind w:firstLine="720"/>
      </w:pPr>
      <w:r w:rsidRPr="00C3411E">
        <w:t xml:space="preserve">Changes in stock prices during outbreaks illustrate market fluctuations within pharmaceutical and biomedical research sectors during periods of intensified pandemic preparedness or heightened perceived pandemic risk. The recent Ebola </w:t>
      </w:r>
      <w:del w:id="611" w:author="Karissa" w:date="2015-12-01T07:27:00Z">
        <w:r w:rsidRPr="00C3411E" w:rsidDel="00E35662">
          <w:delText xml:space="preserve">outbreak </w:delText>
        </w:r>
      </w:del>
      <w:ins w:id="612" w:author="Karissa" w:date="2015-12-01T07:27:00Z">
        <w:r w:rsidR="00E35662" w:rsidRPr="002773D1">
          <w:t xml:space="preserve">epidemic </w:t>
        </w:r>
      </w:ins>
      <w:r w:rsidRPr="00545CA9">
        <w:t>of 2014 led to a huge push in medicine and vaccine development. The</w:t>
      </w:r>
      <w:r w:rsidRPr="00F80115">
        <w:t xml:space="preserve"> first case of Ebola in the U.S. caused stocks for many pharmaceutical companies to soar. One of the biggest market gainers was Tekmira Pharmaceuticals Corporation, now known as Arbutus Biopharma Corporation, who developed the Ebola drug TKM-Ebola</w:t>
      </w:r>
      <w:ins w:id="613" w:author="Karissa Whiting" w:date="2015-12-02T17:46:00Z">
        <w:r w:rsidR="00AE07C9" w:rsidRPr="00AC7B93">
          <w:t xml:space="preserve"> under a </w:t>
        </w:r>
        <w:r w:rsidR="00AE07C9" w:rsidRPr="00D30E06">
          <w:t>$140 million cont</w:t>
        </w:r>
        <w:r w:rsidR="00AE07C9" w:rsidRPr="002B7ED6">
          <w:t xml:space="preserve">ract with the U.S. Department of Defense. </w:t>
        </w:r>
      </w:ins>
      <w:r w:rsidRPr="00A65F60">
        <w:t xml:space="preserve"> </w:t>
      </w:r>
      <w:ins w:id="614" w:author="Karissa Whiting" w:date="2015-12-02T17:47:00Z">
        <w:r w:rsidR="00AE07C9" w:rsidRPr="00C3411E">
          <w:t>TKM-Ebola</w:t>
        </w:r>
      </w:ins>
      <w:del w:id="615" w:author="Karissa Whiting" w:date="2015-12-02T17:47:00Z">
        <w:r w:rsidRPr="00C3411E" w:rsidDel="00AE07C9">
          <w:delText>that</w:delText>
        </w:r>
      </w:del>
      <w:r w:rsidRPr="00C3411E">
        <w:t xml:space="preserve"> was fast-tracked for use in West Africa in 2014</w:t>
      </w:r>
      <w:r w:rsidRPr="00C3411E">
        <w:rPr>
          <w:vertAlign w:val="superscript"/>
        </w:rPr>
        <w:footnoteReference w:id="73"/>
      </w:r>
      <w:r w:rsidRPr="00C3411E">
        <w:t xml:space="preserve"> (Figures 1 &amp; 2).</w:t>
      </w:r>
      <w:ins w:id="616" w:author="Karissa Whiting" w:date="2015-12-02T17:47:00Z">
        <w:r w:rsidR="00AE07C9" w:rsidRPr="00C3411E">
          <w:t xml:space="preserve"> </w:t>
        </w:r>
      </w:ins>
      <w:del w:id="617" w:author="Karissa Whiting" w:date="2015-12-02T17:47:00Z">
        <w:r w:rsidRPr="00C3411E" w:rsidDel="00AE07C9">
          <w:delText xml:space="preserve"> TKM-Ebola was developed </w:delText>
        </w:r>
      </w:del>
      <w:del w:id="618" w:author="Karissa Whiting" w:date="2015-12-02T17:46:00Z">
        <w:r w:rsidRPr="00C3411E" w:rsidDel="00AE07C9">
          <w:delText xml:space="preserve">under a $140 million contract with the U.S. Department of Defense. </w:delText>
        </w:r>
      </w:del>
      <w:r w:rsidRPr="00C3411E">
        <w:t xml:space="preserve">According to Tekmira’s 2014 Annual Report, shares in the company jumped </w:t>
      </w:r>
      <w:ins w:id="619" w:author="Karissa" w:date="2015-12-01T07:07:00Z">
        <w:r w:rsidR="00D2307F" w:rsidRPr="00C3411E">
          <w:t xml:space="preserve">from </w:t>
        </w:r>
      </w:ins>
      <w:del w:id="620" w:author="Karissa" w:date="2015-12-01T07:07:00Z">
        <w:r w:rsidRPr="00C3411E" w:rsidDel="00D2307F">
          <w:delText xml:space="preserve">17.31%, or </w:delText>
        </w:r>
      </w:del>
      <w:r w:rsidRPr="00C3411E">
        <w:t>$4.11</w:t>
      </w:r>
      <w:ins w:id="621" w:author="Karissa" w:date="2015-12-01T07:07:00Z">
        <w:r w:rsidR="00D2307F" w:rsidRPr="00C3411E">
          <w:t xml:space="preserve"> CAD per share  </w:t>
        </w:r>
      </w:ins>
      <w:r w:rsidRPr="00C3411E">
        <w:t xml:space="preserve">to $27.85 </w:t>
      </w:r>
      <w:ins w:id="622" w:author="Karissa" w:date="2015-12-01T07:06:00Z">
        <w:r w:rsidR="00D2307F" w:rsidRPr="00C3411E">
          <w:t>CAD</w:t>
        </w:r>
      </w:ins>
      <w:ins w:id="623" w:author="Karissa" w:date="2015-12-01T07:07:00Z">
        <w:r w:rsidR="00D2307F" w:rsidRPr="00C3411E">
          <w:t xml:space="preserve"> (17.31%)</w:t>
        </w:r>
      </w:ins>
      <w:ins w:id="624" w:author="Karissa" w:date="2015-12-01T07:06:00Z">
        <w:r w:rsidR="00D2307F" w:rsidRPr="00C3411E">
          <w:t xml:space="preserve"> </w:t>
        </w:r>
      </w:ins>
      <w:r w:rsidRPr="00C3411E">
        <w:t>on the Toronto Stock Exchange</w:t>
      </w:r>
      <w:r w:rsidRPr="00C3411E">
        <w:rPr>
          <w:vertAlign w:val="superscript"/>
        </w:rPr>
        <w:footnoteReference w:id="74"/>
      </w:r>
      <w:r w:rsidRPr="00C3411E">
        <w:t>. Despite these financial gains, TKM-Ebola was found ineffective and the company suspended development and changed its corporate name to Arbutus Biopharma</w:t>
      </w:r>
      <w:r w:rsidRPr="00C3411E">
        <w:rPr>
          <w:vertAlign w:val="superscript"/>
        </w:rPr>
        <w:footnoteReference w:id="75"/>
      </w:r>
      <w:r w:rsidRPr="00C3411E">
        <w:t xml:space="preserve">. Once </w:t>
      </w:r>
      <w:r w:rsidR="000C387F" w:rsidRPr="00C3411E">
        <w:fldChar w:fldCharType="begin"/>
      </w:r>
      <w:r w:rsidR="000C387F" w:rsidRPr="00C3411E">
        <w:instrText xml:space="preserve"> HYPERLINK "http://www.usatoday.com/money/lookup/stocks/SRPT/" \h </w:instrText>
      </w:r>
      <w:r w:rsidR="000C387F" w:rsidRPr="00C3411E">
        <w:rPr>
          <w:rPrChange w:id="625" w:author="Karissa Whiting" w:date="2015-12-03T13:02:00Z">
            <w:rPr/>
          </w:rPrChange>
        </w:rPr>
        <w:fldChar w:fldCharType="separate"/>
      </w:r>
      <w:r w:rsidRPr="00C3411E">
        <w:t>Sarepta Therapeutics (SRPT)</w:t>
      </w:r>
      <w:r w:rsidR="000C387F" w:rsidRPr="00C3411E">
        <w:fldChar w:fldCharType="end"/>
      </w:r>
      <w:r w:rsidRPr="00C3411E">
        <w:t xml:space="preserve"> began developing an Ebola treatment with a high trial success rate, company shares went up </w:t>
      </w:r>
      <w:del w:id="626" w:author="Karissa" w:date="2015-12-01T07:10:00Z">
        <w:r w:rsidRPr="00C3411E" w:rsidDel="00B75C87">
          <w:delText xml:space="preserve">8%, </w:delText>
        </w:r>
      </w:del>
      <w:ins w:id="627" w:author="Karissa" w:date="2015-12-01T07:10:00Z">
        <w:r w:rsidR="00B75C87" w:rsidRPr="00C3411E">
          <w:t xml:space="preserve">from </w:t>
        </w:r>
      </w:ins>
      <w:r w:rsidRPr="00C3411E">
        <w:t>$1.67</w:t>
      </w:r>
      <w:ins w:id="628" w:author="Karissa" w:date="2015-12-01T07:11:00Z">
        <w:r w:rsidR="00B75C87" w:rsidRPr="00C3411E">
          <w:t xml:space="preserve"> </w:t>
        </w:r>
      </w:ins>
      <w:r w:rsidRPr="00C3411E">
        <w:t>to $22.77</w:t>
      </w:r>
      <w:ins w:id="629" w:author="Karissa" w:date="2015-12-01T07:11:00Z">
        <w:r w:rsidR="00B75C87" w:rsidRPr="00C3411E">
          <w:t xml:space="preserve"> </w:t>
        </w:r>
      </w:ins>
      <w:r w:rsidRPr="00C3411E">
        <w:t>in after-hours trading, eventually closing at $21.10</w:t>
      </w:r>
      <w:ins w:id="630" w:author="Karissa Whiting" w:date="2015-12-01T09:49:00Z">
        <w:r w:rsidR="001E2AA2" w:rsidRPr="00C3411E">
          <w:rPr>
            <w:vertAlign w:val="superscript"/>
          </w:rPr>
          <w:footnoteReference w:id="76"/>
        </w:r>
      </w:ins>
      <w:r w:rsidRPr="00C3411E">
        <w:t xml:space="preserve">. Other companies involved in Ebola vaccine or medicine development, including Inovio Pharmaceuticals and AstraZeneca, </w:t>
      </w:r>
      <w:ins w:id="633" w:author="Karissa" w:date="2015-12-01T07:07:00Z">
        <w:r w:rsidR="00D2307F" w:rsidRPr="00C3411E">
          <w:t>also saw</w:t>
        </w:r>
      </w:ins>
      <w:r w:rsidRPr="00C3411E">
        <w:t xml:space="preserve"> stock spikes in 2014, correlated to the timing of various events within the Ebola </w:t>
      </w:r>
      <w:del w:id="634" w:author="Karissa" w:date="2015-12-01T07:27:00Z">
        <w:r w:rsidRPr="00C3411E" w:rsidDel="00E35662">
          <w:delText>outbreak</w:delText>
        </w:r>
      </w:del>
      <w:ins w:id="635" w:author="Karissa" w:date="2015-12-01T07:27:00Z">
        <w:r w:rsidR="00E35662" w:rsidRPr="00C3411E">
          <w:t>epidemic</w:t>
        </w:r>
      </w:ins>
      <w:r w:rsidRPr="00C3411E">
        <w:rPr>
          <w:vertAlign w:val="superscript"/>
        </w:rPr>
        <w:footnoteReference w:id="77"/>
      </w:r>
      <w:r w:rsidRPr="00C3411E">
        <w:t xml:space="preserve">. </w:t>
      </w:r>
      <w:ins w:id="636" w:author="Karissa" w:date="2015-12-01T07:14:00Z">
        <w:r w:rsidR="00B75C87" w:rsidRPr="00C3411E">
          <w:t xml:space="preserve">As seen with Sarepta’s stocks, </w:t>
        </w:r>
      </w:ins>
      <w:ins w:id="637" w:author="Karissa" w:date="2015-12-01T07:15:00Z">
        <w:del w:id="638" w:author="Karissa Whiting" w:date="2015-12-02T17:50:00Z">
          <w:r w:rsidR="00B75C87" w:rsidRPr="00C3411E" w:rsidDel="004877A7">
            <w:delText>drug</w:delText>
          </w:r>
        </w:del>
      </w:ins>
      <w:ins w:id="639" w:author="Karissa" w:date="2015-12-01T07:12:00Z">
        <w:del w:id="640" w:author="Karissa Whiting" w:date="2015-12-02T17:50:00Z">
          <w:r w:rsidR="00B75C87" w:rsidRPr="00C3411E" w:rsidDel="004877A7">
            <w:delText xml:space="preserve"> market changes</w:delText>
          </w:r>
        </w:del>
      </w:ins>
      <w:ins w:id="641" w:author="Karissa Whiting" w:date="2015-12-02T17:50:00Z">
        <w:r w:rsidR="004877A7" w:rsidRPr="00C3411E">
          <w:t xml:space="preserve">spikes in </w:t>
        </w:r>
      </w:ins>
      <w:ins w:id="642" w:author="Karissa Whiting" w:date="2015-12-02T17:51:00Z">
        <w:r w:rsidR="004877A7" w:rsidRPr="00C3411E">
          <w:t xml:space="preserve">pharmaceutical </w:t>
        </w:r>
      </w:ins>
      <w:ins w:id="643" w:author="Karissa Whiting" w:date="2015-12-02T17:50:00Z">
        <w:r w:rsidR="004877A7" w:rsidRPr="00C3411E">
          <w:t>markets</w:t>
        </w:r>
      </w:ins>
      <w:ins w:id="644" w:author="Karissa" w:date="2015-12-01T07:12:00Z">
        <w:r w:rsidR="00B75C87" w:rsidRPr="00C3411E">
          <w:t xml:space="preserve"> </w:t>
        </w:r>
      </w:ins>
      <w:ins w:id="645" w:author="Karissa Whiting" w:date="2015-12-01T10:12:00Z">
        <w:r w:rsidR="00194755" w:rsidRPr="00C3411E">
          <w:t xml:space="preserve">during outbreaks </w:t>
        </w:r>
      </w:ins>
      <w:ins w:id="646" w:author="Karissa" w:date="2015-12-01T07:12:00Z">
        <w:del w:id="647" w:author="Karissa Whiting" w:date="2015-12-01T10:12:00Z">
          <w:r w:rsidR="00B75C87" w:rsidRPr="00C3411E" w:rsidDel="00194755">
            <w:delText>were</w:delText>
          </w:r>
        </w:del>
      </w:ins>
      <w:ins w:id="648" w:author="Karissa Whiting" w:date="2015-12-01T10:12:00Z">
        <w:r w:rsidR="00194755" w:rsidRPr="00C3411E">
          <w:t>are</w:t>
        </w:r>
      </w:ins>
      <w:ins w:id="649" w:author="Karissa" w:date="2015-12-01T07:12:00Z">
        <w:r w:rsidR="00B75C87" w:rsidRPr="00C3411E">
          <w:t xml:space="preserve"> often</w:t>
        </w:r>
      </w:ins>
      <w:ins w:id="650" w:author="Karissa" w:date="2015-12-01T07:14:00Z">
        <w:r w:rsidR="00B75C87" w:rsidRPr="00C3411E">
          <w:t xml:space="preserve"> </w:t>
        </w:r>
      </w:ins>
      <w:ins w:id="651" w:author="Karissa Whiting" w:date="2015-12-01T10:12:00Z">
        <w:r w:rsidR="00194755" w:rsidRPr="00C3411E">
          <w:t xml:space="preserve">quick and </w:t>
        </w:r>
      </w:ins>
      <w:ins w:id="652" w:author="Karissa" w:date="2015-12-01T07:14:00Z">
        <w:r w:rsidR="00B75C87" w:rsidRPr="00C3411E">
          <w:t>drastic</w:t>
        </w:r>
      </w:ins>
      <w:ins w:id="653" w:author="Karissa Whiting" w:date="2015-12-01T10:11:00Z">
        <w:r w:rsidR="00194755" w:rsidRPr="00C3411E">
          <w:t>, however</w:t>
        </w:r>
      </w:ins>
      <w:ins w:id="654" w:author="Karissa" w:date="2015-12-01T07:14:00Z">
        <w:r w:rsidR="00B75C87" w:rsidRPr="00C3411E">
          <w:t xml:space="preserve"> </w:t>
        </w:r>
        <w:del w:id="655" w:author="Karissa Whiting" w:date="2015-12-01T10:11:00Z">
          <w:r w:rsidR="00B75C87" w:rsidRPr="00C3411E" w:rsidDel="00194755">
            <w:delText xml:space="preserve">and </w:delText>
          </w:r>
        </w:del>
      </w:ins>
      <w:ins w:id="656" w:author="Karissa" w:date="2015-12-01T07:15:00Z">
        <w:del w:id="657" w:author="Karissa Whiting" w:date="2015-12-01T10:12:00Z">
          <w:r w:rsidR="00B75C87" w:rsidRPr="00C3411E" w:rsidDel="00194755">
            <w:delText xml:space="preserve">many </w:delText>
          </w:r>
        </w:del>
        <w:del w:id="658" w:author="Karissa Whiting" w:date="2015-12-01T10:11:00Z">
          <w:r w:rsidR="00B75C87" w:rsidRPr="00C3411E" w:rsidDel="00194755">
            <w:delText>were also</w:delText>
          </w:r>
        </w:del>
        <w:del w:id="659" w:author="Karissa Whiting" w:date="2015-12-01T10:12:00Z">
          <w:r w:rsidR="00B75C87" w:rsidRPr="00C3411E" w:rsidDel="00194755">
            <w:delText xml:space="preserve"> relatively </w:delText>
          </w:r>
        </w:del>
      </w:ins>
      <w:ins w:id="660" w:author="Karissa" w:date="2015-12-01T07:14:00Z">
        <w:del w:id="661" w:author="Karissa Whiting" w:date="2015-12-01T10:12:00Z">
          <w:r w:rsidR="00B75C87" w:rsidRPr="00C3411E" w:rsidDel="00194755">
            <w:delText xml:space="preserve">short lived. </w:delText>
          </w:r>
        </w:del>
      </w:ins>
      <w:ins w:id="662" w:author="Karissa Whiting" w:date="2015-12-01T10:12:00Z">
        <w:r w:rsidR="00194755" w:rsidRPr="00C3411E">
          <w:t>these spikes are often short lived</w:t>
        </w:r>
      </w:ins>
      <w:ins w:id="663" w:author="Karissa Whiting" w:date="2015-12-01T13:40:00Z">
        <w:r w:rsidR="008046EA" w:rsidRPr="00C3411E">
          <w:t xml:space="preserve"> (figure 2)</w:t>
        </w:r>
      </w:ins>
      <w:ins w:id="664" w:author="Karissa Whiting" w:date="2015-12-01T13:48:00Z">
        <w:r w:rsidR="008A530F" w:rsidRPr="00C3411E">
          <w:rPr>
            <w:rStyle w:val="FootnoteReference"/>
          </w:rPr>
          <w:footnoteReference w:id="78"/>
        </w:r>
      </w:ins>
      <w:ins w:id="666" w:author="Karissa Whiting" w:date="2015-12-01T10:12:00Z">
        <w:r w:rsidR="00194755" w:rsidRPr="00C3411E">
          <w:t>.</w:t>
        </w:r>
      </w:ins>
    </w:p>
    <w:p w14:paraId="3154D27A" w14:textId="28C0B412" w:rsidR="005376C1" w:rsidRPr="00C3411E" w:rsidRDefault="00D449EE" w:rsidP="00194755">
      <w:pPr>
        <w:pStyle w:val="normal0"/>
        <w:spacing w:line="480" w:lineRule="auto"/>
        <w:ind w:firstLine="720"/>
      </w:pPr>
      <w:ins w:id="667" w:author="Karissa Whiting" w:date="2015-12-02T17:52:00Z">
        <w:r w:rsidRPr="00C3411E">
          <w:t>Biotechnology companies d</w:t>
        </w:r>
      </w:ins>
      <w:r w:rsidR="00BB38E8" w:rsidRPr="00C3411E">
        <w:t>uring the SARS outbreak of 2003</w:t>
      </w:r>
      <w:ins w:id="668" w:author="Karissa Whiting" w:date="2015-12-02T17:52:00Z">
        <w:r w:rsidRPr="00C3411E">
          <w:t xml:space="preserve"> </w:t>
        </w:r>
      </w:ins>
      <w:del w:id="669" w:author="Karissa Whiting" w:date="2015-12-02T17:52:00Z">
        <w:r w:rsidR="00BB38E8" w:rsidRPr="00C3411E" w:rsidDel="00D449EE">
          <w:delText>, many biotechnology companies</w:delText>
        </w:r>
      </w:del>
      <w:ins w:id="670" w:author="Karissa Whiting" w:date="2015-12-02T17:52:00Z">
        <w:r w:rsidRPr="00C3411E">
          <w:t>also</w:t>
        </w:r>
      </w:ins>
      <w:r w:rsidR="00BB38E8" w:rsidRPr="00C3411E">
        <w:t xml:space="preserve"> saw sudden, brief spikes in stock prices related to statements or evidence that their products could be useful against SARS. Shares of SciClone Pharmaceuticals rose </w:t>
      </w:r>
      <w:ins w:id="671" w:author="Karissa Whiting" w:date="2015-12-01T13:46:00Z">
        <w:r w:rsidR="008A530F" w:rsidRPr="00C3411E">
          <w:t xml:space="preserve">from </w:t>
        </w:r>
      </w:ins>
      <w:ins w:id="672" w:author="Karissa Whiting" w:date="2015-12-01T13:48:00Z">
        <w:r w:rsidR="008A530F" w:rsidRPr="00C3411E">
          <w:t>$5.56 to</w:t>
        </w:r>
      </w:ins>
      <w:r w:rsidR="00BB38E8" w:rsidRPr="00C3411E">
        <w:t xml:space="preserve"> $6.30 within a short period in May 2003, and </w:t>
      </w:r>
      <w:ins w:id="673" w:author="Karissa Whiting" w:date="2015-12-02T17:52:00Z">
        <w:r w:rsidRPr="00C3411E">
          <w:t>the company saw</w:t>
        </w:r>
      </w:ins>
      <w:r w:rsidR="00BB38E8" w:rsidRPr="00C3411E">
        <w:t xml:space="preserve"> a definitive increase in sales during this time (Figures 3 &amp; 4)</w:t>
      </w:r>
      <w:r w:rsidR="00BB38E8" w:rsidRPr="00C3411E">
        <w:rPr>
          <w:vertAlign w:val="superscript"/>
        </w:rPr>
        <w:footnoteReference w:id="79"/>
      </w:r>
      <w:r w:rsidR="00BB38E8" w:rsidRPr="00C3411E">
        <w:t xml:space="preserve">. Stock returns of Taiwan’s biotechnology sector also had positive surges in </w:t>
      </w:r>
      <w:ins w:id="674" w:author="Karissa Whiting" w:date="2015-12-02T17:53:00Z">
        <w:r w:rsidRPr="00C3411E">
          <w:t>stock returns in response</w:t>
        </w:r>
      </w:ins>
      <w:del w:id="675" w:author="Karissa Whiting" w:date="2015-12-02T17:53:00Z">
        <w:r w:rsidR="00BB38E8" w:rsidRPr="00C3411E" w:rsidDel="00D449EE">
          <w:delText>response</w:delText>
        </w:r>
      </w:del>
      <w:r w:rsidR="00BB38E8" w:rsidRPr="00C3411E">
        <w:t xml:space="preserve"> to the SARS outbreak</w:t>
      </w:r>
      <w:r w:rsidR="00BB38E8" w:rsidRPr="00C3411E">
        <w:rPr>
          <w:vertAlign w:val="superscript"/>
        </w:rPr>
        <w:footnoteReference w:id="80"/>
      </w:r>
      <w:r w:rsidR="00BB38E8" w:rsidRPr="00C3411E">
        <w:t>.</w:t>
      </w:r>
      <w:ins w:id="676" w:author="Karissa Whiting" w:date="2015-12-02T17:54:00Z">
        <w:r w:rsidRPr="00C3411E">
          <w:t xml:space="preserve"> While </w:t>
        </w:r>
      </w:ins>
      <w:ins w:id="677" w:author="Karissa Whiting" w:date="2015-12-02T17:57:00Z">
        <w:r w:rsidR="00AC5D66" w:rsidRPr="00C3411E">
          <w:t xml:space="preserve">disease </w:t>
        </w:r>
      </w:ins>
      <w:ins w:id="678" w:author="Karissa Whiting" w:date="2015-12-02T17:55:00Z">
        <w:r w:rsidRPr="00C3411E">
          <w:t xml:space="preserve">outbreaks may be beneficial to </w:t>
        </w:r>
      </w:ins>
      <w:ins w:id="679" w:author="Karissa Whiting" w:date="2015-12-03T14:07:00Z">
        <w:r w:rsidR="00172198">
          <w:t>biotechnology</w:t>
        </w:r>
      </w:ins>
      <w:ins w:id="680" w:author="Karissa Whiting" w:date="2015-12-02T17:55:00Z">
        <w:r w:rsidRPr="00C3411E">
          <w:t xml:space="preserve"> markets, </w:t>
        </w:r>
      </w:ins>
      <w:ins w:id="681" w:author="Karissa Whiting" w:date="2015-12-02T17:58:00Z">
        <w:r w:rsidR="00AC5D66" w:rsidRPr="00C3411E">
          <w:t>other markets, like</w:t>
        </w:r>
      </w:ins>
      <w:ins w:id="682" w:author="Karissa Whiting" w:date="2015-12-02T18:01:00Z">
        <w:r w:rsidR="007B7452" w:rsidRPr="00C3411E">
          <w:t xml:space="preserve"> those for</w:t>
        </w:r>
      </w:ins>
      <w:ins w:id="683" w:author="Karissa Whiting" w:date="2015-12-02T17:58:00Z">
        <w:r w:rsidR="00AC5D66" w:rsidRPr="00C3411E">
          <w:t xml:space="preserve"> </w:t>
        </w:r>
      </w:ins>
      <w:ins w:id="684" w:author="Karissa Whiting" w:date="2015-12-02T17:59:00Z">
        <w:r w:rsidR="00AC5D66" w:rsidRPr="00C3411E">
          <w:t>non-essential</w:t>
        </w:r>
      </w:ins>
      <w:ins w:id="685" w:author="Karissa Whiting" w:date="2015-12-02T17:58:00Z">
        <w:r w:rsidR="007B7452" w:rsidRPr="00C3411E">
          <w:t xml:space="preserve"> good</w:t>
        </w:r>
        <w:r w:rsidR="00AC5D66" w:rsidRPr="00C3411E">
          <w:t>s, can suffer sever</w:t>
        </w:r>
      </w:ins>
      <w:ins w:id="686" w:author="Karissa Whiting" w:date="2015-12-02T17:59:00Z">
        <w:r w:rsidR="00AC5D66" w:rsidRPr="00C3411E">
          <w:t>e</w:t>
        </w:r>
      </w:ins>
      <w:ins w:id="687" w:author="Karissa Whiting" w:date="2015-12-02T17:58:00Z">
        <w:r w:rsidR="00AC5D66" w:rsidRPr="00C3411E">
          <w:t xml:space="preserve"> losses as a result of panic or perceived risk among consumers.</w:t>
        </w:r>
      </w:ins>
      <w:ins w:id="688" w:author="Karissa Whiting" w:date="2015-12-02T18:01:00Z">
        <w:r w:rsidR="007B7452" w:rsidRPr="00C3411E">
          <w:rPr>
            <w:rStyle w:val="FootnoteReference"/>
          </w:rPr>
          <w:t xml:space="preserve"> </w:t>
        </w:r>
        <w:r w:rsidR="007B7452" w:rsidRPr="00C3411E">
          <w:rPr>
            <w:rStyle w:val="FootnoteReference"/>
          </w:rPr>
          <w:footnoteReference w:id="81"/>
        </w:r>
        <w:r w:rsidR="007B7452" w:rsidRPr="00C3411E">
          <w:t>.</w:t>
        </w:r>
      </w:ins>
    </w:p>
    <w:p w14:paraId="1E1B65CB" w14:textId="115A4AF1" w:rsidR="005376C1" w:rsidRPr="00C3411E" w:rsidRDefault="00BB38E8" w:rsidP="007B7452">
      <w:pPr>
        <w:pStyle w:val="normal0"/>
        <w:spacing w:line="480" w:lineRule="auto"/>
        <w:ind w:firstLine="720"/>
      </w:pPr>
      <w:r w:rsidRPr="00C3411E">
        <w:t>Stock market fluctuations during outbreaks and epidemics</w:t>
      </w:r>
      <w:ins w:id="691" w:author="Karissa Whiting" w:date="2015-12-01T10:17:00Z">
        <w:r w:rsidR="00BB781B" w:rsidRPr="00C3411E">
          <w:t xml:space="preserve"> also </w:t>
        </w:r>
      </w:ins>
      <w:r w:rsidRPr="00C3411E">
        <w:t>reflect the economic downturn faced by many sectors as spending decreases during disease outbreaks.</w:t>
      </w:r>
      <w:del w:id="692" w:author="Karissa Whiting" w:date="2015-12-02T18:01:00Z">
        <w:r w:rsidRPr="00C3411E" w:rsidDel="007B7452">
          <w:delText xml:space="preserve"> As perceived disease risk increases, market uncertainty discourages </w:delText>
        </w:r>
      </w:del>
      <w:del w:id="693" w:author="Karissa Whiting" w:date="2015-12-01T14:09:00Z">
        <w:r w:rsidRPr="00C3411E" w:rsidDel="009143BE">
          <w:delText>business investments in</w:delText>
        </w:r>
      </w:del>
      <w:del w:id="694" w:author="Karissa Whiting" w:date="2015-12-02T18:01:00Z">
        <w:r w:rsidRPr="00C3411E" w:rsidDel="007B7452">
          <w:delText xml:space="preserve"> goods</w:delText>
        </w:r>
      </w:del>
      <w:ins w:id="695" w:author="Karissa Whiting" w:date="2015-12-01T14:09:00Z">
        <w:r w:rsidR="009143BE" w:rsidRPr="00C3411E">
          <w:t>.</w:t>
        </w:r>
      </w:ins>
      <w:ins w:id="696" w:author="Karissa Whiting" w:date="2015-12-02T18:01:00Z">
        <w:r w:rsidR="007B7452" w:rsidRPr="00C3411E">
          <w:t xml:space="preserve">Non- </w:t>
        </w:r>
      </w:ins>
      <w:ins w:id="697" w:author="Karissa Whiting" w:date="2015-12-03T12:54:00Z">
        <w:r w:rsidR="00D03112" w:rsidRPr="00C3411E">
          <w:t xml:space="preserve">essential </w:t>
        </w:r>
      </w:ins>
      <w:ins w:id="698" w:author="Karissa Whiting" w:date="2015-12-02T18:01:00Z">
        <w:r w:rsidR="007B7452" w:rsidRPr="00C3411E">
          <w:t xml:space="preserve">goods </w:t>
        </w:r>
      </w:ins>
      <w:ins w:id="699" w:author="Karissa Whiting" w:date="2015-12-02T20:27:00Z">
        <w:r w:rsidR="00AE18D7" w:rsidRPr="00C3411E">
          <w:t>(e.g.</w:t>
        </w:r>
      </w:ins>
      <w:ins w:id="700" w:author="Karissa Whiting" w:date="2015-12-02T20:28:00Z">
        <w:r w:rsidR="00422AE2" w:rsidRPr="00C3411E">
          <w:t>,</w:t>
        </w:r>
      </w:ins>
      <w:ins w:id="701" w:author="Karissa Whiting" w:date="2015-12-02T20:27:00Z">
        <w:r w:rsidR="00AE18D7" w:rsidRPr="00C3411E">
          <w:t xml:space="preserve"> furniture, recreational services, </w:t>
        </w:r>
      </w:ins>
      <w:ins w:id="702" w:author="Karissa Whiting" w:date="2015-12-02T20:28:00Z">
        <w:r w:rsidR="00422AE2" w:rsidRPr="00C3411E">
          <w:t>leather goods)</w:t>
        </w:r>
      </w:ins>
      <w:ins w:id="703" w:author="Karissa Whiting" w:date="2015-12-01T14:09:00Z">
        <w:r w:rsidR="009143BE" w:rsidRPr="00C3411E">
          <w:t xml:space="preserve"> </w:t>
        </w:r>
      </w:ins>
      <w:ins w:id="704" w:author="Karissa Whiting" w:date="2015-12-02T18:02:00Z">
        <w:r w:rsidR="007B7452" w:rsidRPr="00C3411E">
          <w:t xml:space="preserve">and </w:t>
        </w:r>
      </w:ins>
      <w:del w:id="705" w:author="Karissa Whiting" w:date="2015-12-01T14:09:00Z">
        <w:r w:rsidRPr="00C3411E" w:rsidDel="009143BE">
          <w:delText xml:space="preserve"> not deemed essential.  </w:delText>
        </w:r>
      </w:del>
      <w:ins w:id="706" w:author="Karissa Whiting" w:date="2015-12-02T18:02:00Z">
        <w:r w:rsidR="007B7452" w:rsidRPr="00C3411E">
          <w:t>m</w:t>
        </w:r>
      </w:ins>
      <w:r w:rsidRPr="00C3411E">
        <w:t>arkets for goods that may be perceived as risky (</w:t>
      </w:r>
      <w:ins w:id="707" w:author="Karissa Whiting" w:date="2015-12-02T20:28:00Z">
        <w:r w:rsidR="00422AE2" w:rsidRPr="00C3411E">
          <w:t>e.g.,</w:t>
        </w:r>
      </w:ins>
      <w:del w:id="708" w:author="Karissa Whiting" w:date="2015-12-02T20:28:00Z">
        <w:r w:rsidRPr="00C3411E" w:rsidDel="00422AE2">
          <w:delText>like</w:delText>
        </w:r>
      </w:del>
      <w:r w:rsidRPr="00C3411E">
        <w:t xml:space="preserve"> meat or dairy products during a zoonotic disease outbreak) may also be affected</w:t>
      </w:r>
      <w:ins w:id="709" w:author="Karissa Whiting" w:date="2015-12-01T09:50:00Z">
        <w:r w:rsidR="001E2AA2" w:rsidRPr="00C3411E">
          <w:rPr>
            <w:vertAlign w:val="superscript"/>
          </w:rPr>
          <w:footnoteReference w:id="82"/>
        </w:r>
        <w:r w:rsidR="001E2AA2" w:rsidRPr="00C3411E">
          <w:t xml:space="preserve"> </w:t>
        </w:r>
      </w:ins>
      <w:r w:rsidRPr="00C3411E">
        <w:rPr>
          <w:vertAlign w:val="superscript"/>
        </w:rPr>
        <w:footnoteReference w:id="83"/>
      </w:r>
      <w:r w:rsidRPr="00C3411E">
        <w:t>. During the 2015 M</w:t>
      </w:r>
      <w:ins w:id="712" w:author="Karissa" w:date="2015-12-01T08:27:00Z">
        <w:r w:rsidR="00822529" w:rsidRPr="00C3411E">
          <w:t xml:space="preserve">iddle </w:t>
        </w:r>
      </w:ins>
      <w:r w:rsidRPr="00C3411E">
        <w:t>E</w:t>
      </w:r>
      <w:ins w:id="713" w:author="Karissa" w:date="2015-12-01T08:27:00Z">
        <w:r w:rsidR="00822529" w:rsidRPr="00C3411E">
          <w:t xml:space="preserve">astern </w:t>
        </w:r>
      </w:ins>
      <w:r w:rsidRPr="00C3411E">
        <w:t>R</w:t>
      </w:r>
      <w:ins w:id="714" w:author="Karissa" w:date="2015-12-01T08:27:00Z">
        <w:r w:rsidR="00822529" w:rsidRPr="00C3411E">
          <w:t xml:space="preserve">espiratory </w:t>
        </w:r>
      </w:ins>
      <w:r w:rsidRPr="00C3411E">
        <w:t>S</w:t>
      </w:r>
      <w:ins w:id="715" w:author="Karissa" w:date="2015-12-01T08:27:00Z">
        <w:r w:rsidR="00822529" w:rsidRPr="00C3411E">
          <w:t>yndrome (MERS)</w:t>
        </w:r>
      </w:ins>
      <w:r w:rsidRPr="00C3411E">
        <w:t xml:space="preserve"> epidemic in South Korea,</w:t>
      </w:r>
      <w:ins w:id="716" w:author="Karissa Whiting" w:date="2015-12-02T18:02:00Z">
        <w:r w:rsidR="007B7452" w:rsidRPr="00C3411E">
          <w:t xml:space="preserve"> fearful consumer sentiment drove the South Korean economy so low the central bank cut its benchmark interest rate to 1.50% to support the plunging economy</w:t>
        </w:r>
        <w:r w:rsidR="007B7452" w:rsidRPr="00C3411E">
          <w:rPr>
            <w:vertAlign w:val="superscript"/>
          </w:rPr>
          <w:footnoteReference w:id="84"/>
        </w:r>
        <w:r w:rsidR="007B7452" w:rsidRPr="00C3411E">
          <w:t>.</w:t>
        </w:r>
      </w:ins>
      <w:ins w:id="719" w:author="Karissa Whiting" w:date="2015-12-03T12:56:00Z">
        <w:r w:rsidR="00D03112" w:rsidRPr="00C3411E">
          <w:t xml:space="preserve"> The tourism sector was shaken, and the South Korean government reported 54,400 canceled trips to South Korea within a few days of confirming the outbreak in the region</w:t>
        </w:r>
        <w:r w:rsidR="00D03112" w:rsidRPr="00C3411E">
          <w:rPr>
            <w:vertAlign w:val="superscript"/>
          </w:rPr>
          <w:footnoteReference w:id="85"/>
        </w:r>
        <w:r w:rsidR="00D03112" w:rsidRPr="00C3411E">
          <w:t>.</w:t>
        </w:r>
      </w:ins>
      <w:ins w:id="722" w:author="Karissa Whiting" w:date="2015-12-02T18:02:00Z">
        <w:r w:rsidR="007B7452" w:rsidRPr="00C3411E">
          <w:t>T</w:t>
        </w:r>
      </w:ins>
      <w:r w:rsidRPr="00C3411E">
        <w:t xml:space="preserve">he </w:t>
      </w:r>
      <w:ins w:id="723" w:author="Karissa Whiting" w:date="2015-12-02T18:02:00Z">
        <w:r w:rsidR="007B7452" w:rsidRPr="00C3411E">
          <w:t xml:space="preserve">Korean </w:t>
        </w:r>
      </w:ins>
      <w:r w:rsidRPr="00C3411E">
        <w:t>government devised a $19.8</w:t>
      </w:r>
      <w:ins w:id="724" w:author="Karissa Whiting" w:date="2015-12-01T10:19:00Z">
        <w:r w:rsidR="00BB781B" w:rsidRPr="00C3411E">
          <w:t xml:space="preserve"> </w:t>
        </w:r>
      </w:ins>
      <w:r w:rsidRPr="00C3411E">
        <w:t xml:space="preserve">billion dollar </w:t>
      </w:r>
      <w:ins w:id="725" w:author="Karissa Whiting" w:date="2015-12-02T17:59:00Z">
        <w:r w:rsidR="00AC5D66" w:rsidRPr="00C3411E">
          <w:t xml:space="preserve">USD </w:t>
        </w:r>
      </w:ins>
      <w:r w:rsidRPr="00C3411E">
        <w:t xml:space="preserve">stimulus package to help </w:t>
      </w:r>
      <w:del w:id="726" w:author="Karissa Whiting" w:date="2015-12-02T18:03:00Z">
        <w:r w:rsidRPr="00C3411E" w:rsidDel="007B7452">
          <w:delText>local businesses because</w:delText>
        </w:r>
      </w:del>
      <w:ins w:id="727" w:author="Karissa Whiting" w:date="2015-12-02T18:03:00Z">
        <w:r w:rsidR="00D03112" w:rsidRPr="00C3411E">
          <w:t>combat thes</w:t>
        </w:r>
      </w:ins>
      <w:ins w:id="728" w:author="Karissa Whiting" w:date="2015-12-03T14:07:00Z">
        <w:r w:rsidR="008B2AC5">
          <w:t>e</w:t>
        </w:r>
      </w:ins>
      <w:ins w:id="729" w:author="Karissa Whiting" w:date="2015-12-02T18:03:00Z">
        <w:r w:rsidR="007B7452" w:rsidRPr="00C3411E">
          <w:t xml:space="preserve"> economic loss</w:t>
        </w:r>
      </w:ins>
      <w:ins w:id="730" w:author="Karissa Whiting" w:date="2015-12-03T12:56:00Z">
        <w:r w:rsidR="00D03112" w:rsidRPr="00C3411E">
          <w:t>es</w:t>
        </w:r>
      </w:ins>
      <w:ins w:id="731" w:author="Karissa Whiting" w:date="2015-12-02T18:03:00Z">
        <w:r w:rsidR="007B7452" w:rsidRPr="00C3411E">
          <w:t>.</w:t>
        </w:r>
      </w:ins>
      <w:del w:id="732" w:author="Karissa Whiting" w:date="2015-12-02T18:02:00Z">
        <w:r w:rsidRPr="00C3411E" w:rsidDel="007B7452">
          <w:delText xml:space="preserve"> fearful consumer sentiment drove the South Korean economy so low the central bank cut its benchmark interest rate to 1.50% to support the plunging economy</w:delText>
        </w:r>
        <w:r w:rsidRPr="00C3411E" w:rsidDel="007B7452">
          <w:rPr>
            <w:vertAlign w:val="superscript"/>
          </w:rPr>
          <w:footnoteReference w:id="86"/>
        </w:r>
        <w:r w:rsidRPr="00C3411E" w:rsidDel="007B7452">
          <w:delText>.</w:delText>
        </w:r>
      </w:del>
    </w:p>
    <w:p w14:paraId="1C1CDD90" w14:textId="5017D80D" w:rsidR="005376C1" w:rsidRPr="00C3411E" w:rsidRDefault="00BB38E8" w:rsidP="006921FA">
      <w:pPr>
        <w:pStyle w:val="normal0"/>
        <w:spacing w:line="480" w:lineRule="auto"/>
        <w:ind w:firstLine="720"/>
      </w:pPr>
      <w:r w:rsidRPr="00C3411E">
        <w:t xml:space="preserve"> The fear instilled by pandemics can result in the rise of the dollar, ease of monetary policy and falling interest rates</w:t>
      </w:r>
      <w:r w:rsidRPr="00C3411E">
        <w:rPr>
          <w:vertAlign w:val="superscript"/>
        </w:rPr>
        <w:footnoteReference w:id="87"/>
      </w:r>
      <w:r w:rsidRPr="00C3411E">
        <w:t>.</w:t>
      </w:r>
      <w:ins w:id="735" w:author="Karissa Whiting" w:date="2015-12-02T18:04:00Z">
        <w:r w:rsidR="007B7452" w:rsidRPr="00C3411E">
          <w:t xml:space="preserve"> </w:t>
        </w:r>
      </w:ins>
      <w:ins w:id="736" w:author="Karissa Whiting" w:date="2015-12-02T19:48:00Z">
        <w:r w:rsidR="00442C19" w:rsidRPr="00C3411E">
          <w:t>Outbreaks also affect</w:t>
        </w:r>
      </w:ins>
      <w:ins w:id="737" w:author="Karissa Whiting" w:date="2015-12-02T18:04:00Z">
        <w:r w:rsidR="007B7452" w:rsidRPr="00C3411E">
          <w:t xml:space="preserve"> financial trading behavior</w:t>
        </w:r>
      </w:ins>
      <w:ins w:id="738" w:author="Karissa Whiting" w:date="2015-12-02T19:50:00Z">
        <w:r w:rsidR="00442C19" w:rsidRPr="00C3411E">
          <w:t>s</w:t>
        </w:r>
      </w:ins>
      <w:ins w:id="739" w:author="Karissa Whiting" w:date="2015-12-02T18:04:00Z">
        <w:r w:rsidR="007B7452" w:rsidRPr="00C3411E">
          <w:t>.</w:t>
        </w:r>
      </w:ins>
      <w:r w:rsidRPr="00C3411E">
        <w:t xml:space="preserve"> Stocks in tourism, airline, hospitality and consumer industry (malls, casinos) companies are often sold </w:t>
      </w:r>
      <w:ins w:id="740" w:author="Karissa Whiting" w:date="2015-12-02T20:02:00Z">
        <w:r w:rsidR="009D26AD" w:rsidRPr="00C3411E">
          <w:t xml:space="preserve">when there are </w:t>
        </w:r>
      </w:ins>
      <w:ins w:id="741" w:author="Karissa Whiting" w:date="2015-12-03T14:08:00Z">
        <w:r w:rsidR="008B2AC5" w:rsidRPr="00C3411E">
          <w:t>outbreaks</w:t>
        </w:r>
      </w:ins>
      <w:ins w:id="742" w:author="Karissa Whiting" w:date="2015-12-02T20:06:00Z">
        <w:r w:rsidR="008B2AC5">
          <w:t xml:space="preserve"> or threat</w:t>
        </w:r>
        <w:r w:rsidR="009D26AD" w:rsidRPr="00C3411E">
          <w:t xml:space="preserve"> of </w:t>
        </w:r>
      </w:ins>
      <w:ins w:id="743" w:author="Karissa Whiting" w:date="2015-12-02T20:02:00Z">
        <w:r w:rsidR="009D26AD" w:rsidRPr="00C3411E">
          <w:t xml:space="preserve">infectious disease </w:t>
        </w:r>
      </w:ins>
      <w:ins w:id="744" w:author="Karissa Whiting" w:date="2015-12-02T20:06:00Z">
        <w:r w:rsidR="009D26AD" w:rsidRPr="00C3411E">
          <w:t>spread</w:t>
        </w:r>
      </w:ins>
      <w:ins w:id="745" w:author="Karissa Whiting" w:date="2015-12-02T20:02:00Z">
        <w:r w:rsidR="009D26AD" w:rsidRPr="00C3411E">
          <w:t xml:space="preserve"> </w:t>
        </w:r>
      </w:ins>
      <w:del w:id="746" w:author="Karissa Whiting" w:date="2015-12-02T20:05:00Z">
        <w:r w:rsidRPr="00C3411E" w:rsidDel="009D26AD">
          <w:delText>during a pandemic due to fear that infectious disease will decrease profits,</w:delText>
        </w:r>
      </w:del>
      <w:r w:rsidRPr="00C3411E">
        <w:t xml:space="preserve"> </w:t>
      </w:r>
      <w:del w:id="747" w:author="Karissa Whiting" w:date="2015-12-02T20:06:00Z">
        <w:r w:rsidRPr="00C3411E" w:rsidDel="009D26AD">
          <w:delText xml:space="preserve">whereas </w:delText>
        </w:r>
      </w:del>
      <w:ins w:id="748" w:author="Karissa Whiting" w:date="2015-12-02T20:06:00Z">
        <w:r w:rsidR="009D26AD" w:rsidRPr="00C3411E">
          <w:t xml:space="preserve">while </w:t>
        </w:r>
      </w:ins>
      <w:r w:rsidRPr="00C3411E">
        <w:t xml:space="preserve">stocks in PPE and pharmaceutical companies are rapidly purchased with the assumption that sales </w:t>
      </w:r>
      <w:ins w:id="749" w:author="Karissa Whiting" w:date="2015-12-02T20:06:00Z">
        <w:r w:rsidR="009D26AD" w:rsidRPr="00C3411E">
          <w:t xml:space="preserve">of these goods </w:t>
        </w:r>
      </w:ins>
      <w:r w:rsidRPr="00C3411E">
        <w:t>will increase dramatically</w:t>
      </w:r>
      <w:r w:rsidRPr="00C3411E">
        <w:rPr>
          <w:vertAlign w:val="superscript"/>
        </w:rPr>
        <w:footnoteReference w:id="88"/>
      </w:r>
      <w:r w:rsidRPr="00C3411E">
        <w:t xml:space="preserve">. Professional finance companies use their extensive knowledge of these trends and industry expertise to profit during </w:t>
      </w:r>
      <w:del w:id="750" w:author="Karissa Whiting" w:date="2015-12-02T20:07:00Z">
        <w:r w:rsidRPr="00C3411E" w:rsidDel="009D26AD">
          <w:delText>pandemic</w:delText>
        </w:r>
      </w:del>
      <w:ins w:id="751" w:author="Karissa Whiting" w:date="2015-12-02T20:07:00Z">
        <w:r w:rsidR="009D26AD" w:rsidRPr="00C3411E">
          <w:t>these times</w:t>
        </w:r>
      </w:ins>
      <w:del w:id="752" w:author="Karissa Whiting" w:date="2015-12-02T20:07:00Z">
        <w:r w:rsidRPr="00C3411E" w:rsidDel="009D26AD">
          <w:delText>s</w:delText>
        </w:r>
      </w:del>
      <w:r w:rsidRPr="00C3411E">
        <w:t>. In 2014, hedge funds predicted that Ebola would affect the Ivory Coast, a major cocoa producer, and profited off of their bet that cocoa prices would continue to rise</w:t>
      </w:r>
      <w:r w:rsidRPr="00C3411E">
        <w:rPr>
          <w:vertAlign w:val="superscript"/>
        </w:rPr>
        <w:footnoteReference w:id="89"/>
      </w:r>
      <w:r w:rsidRPr="00C3411E">
        <w:t xml:space="preserve">. </w:t>
      </w:r>
      <w:ins w:id="753" w:author="Karissa Whiting" w:date="2015-12-02T20:07:00Z">
        <w:r w:rsidR="009D26AD" w:rsidRPr="00C3411E">
          <w:t>Similarly, a</w:t>
        </w:r>
      </w:ins>
      <w:del w:id="754" w:author="Karissa Whiting" w:date="2015-12-02T20:07:00Z">
        <w:r w:rsidRPr="00C3411E" w:rsidDel="009D26AD">
          <w:delText>A</w:delText>
        </w:r>
      </w:del>
      <w:r w:rsidRPr="00C3411E">
        <w:t xml:space="preserve"> 2005 Citigroup report warned investors about </w:t>
      </w:r>
      <w:ins w:id="755" w:author="Karissa Whiting" w:date="2015-12-02T20:07:00Z">
        <w:r w:rsidR="009D26AD" w:rsidRPr="00C3411E">
          <w:t xml:space="preserve">investing in </w:t>
        </w:r>
      </w:ins>
      <w:r w:rsidRPr="00C3411E">
        <w:t xml:space="preserve">labor-intensive industries and countries with inflexible labor laws </w:t>
      </w:r>
      <w:ins w:id="756" w:author="Karissa Whiting" w:date="2015-12-02T19:57:00Z">
        <w:r w:rsidR="00FC1FB1" w:rsidRPr="00C3411E">
          <w:t xml:space="preserve">during avian influenza outbreaks </w:t>
        </w:r>
      </w:ins>
      <w:r w:rsidRPr="00C3411E">
        <w:t>because in the event of decreased demand, laborers cannot be laid off</w:t>
      </w:r>
      <w:r w:rsidRPr="00C3411E">
        <w:rPr>
          <w:vertAlign w:val="superscript"/>
        </w:rPr>
        <w:footnoteReference w:id="90"/>
      </w:r>
      <w:r w:rsidRPr="00C3411E">
        <w:t>.</w:t>
      </w:r>
    </w:p>
    <w:p w14:paraId="52AABF2A" w14:textId="168DBB8B" w:rsidR="005376C1" w:rsidRPr="00C3411E" w:rsidRDefault="00BB38E8" w:rsidP="00974F5A">
      <w:pPr>
        <w:pStyle w:val="normal0"/>
        <w:spacing w:line="480" w:lineRule="auto"/>
        <w:ind w:firstLine="720"/>
      </w:pPr>
      <w:r w:rsidRPr="00C3411E">
        <w:t xml:space="preserve"> Several companies like Natixis Global Asset Management and BMO Nesbitt Burns have produced investor guides for avian influenza and </w:t>
      </w:r>
      <w:ins w:id="757" w:author="Karissa Whiting" w:date="2015-12-02T20:09:00Z">
        <w:r w:rsidR="00D37141" w:rsidRPr="00C3411E">
          <w:t>other diseases with</w:t>
        </w:r>
      </w:ins>
      <w:r w:rsidRPr="00C3411E">
        <w:t xml:space="preserve"> pandemic</w:t>
      </w:r>
      <w:ins w:id="758" w:author="Karissa Whiting" w:date="2015-12-02T20:09:00Z">
        <w:r w:rsidR="00D37141" w:rsidRPr="00C3411E">
          <w:t xml:space="preserve"> potential</w:t>
        </w:r>
      </w:ins>
      <w:r w:rsidRPr="00C3411E">
        <w:rPr>
          <w:vertAlign w:val="superscript"/>
        </w:rPr>
        <w:footnoteReference w:id="91"/>
      </w:r>
      <w:r w:rsidRPr="00C3411E">
        <w:t xml:space="preserve">. Visiongain, a business intelligence provider, advertises itself as being able to identify, examine and provide </w:t>
      </w:r>
      <w:ins w:id="759" w:author="Karissa Whiting" w:date="2015-12-03T14:09:00Z">
        <w:r w:rsidR="00772AA9">
          <w:t xml:space="preserve">timely </w:t>
        </w:r>
      </w:ins>
      <w:r w:rsidRPr="00C3411E">
        <w:t xml:space="preserve">consultancy on </w:t>
      </w:r>
      <w:del w:id="760" w:author="Karissa Whiting" w:date="2015-12-03T14:09:00Z">
        <w:r w:rsidRPr="00C3411E" w:rsidDel="00772AA9">
          <w:delText xml:space="preserve">topics </w:delText>
        </w:r>
      </w:del>
      <w:ins w:id="761" w:author="Karissa Whiting" w:date="2015-12-03T14:09:00Z">
        <w:r w:rsidR="00772AA9">
          <w:t>sectors</w:t>
        </w:r>
        <w:r w:rsidR="00772AA9" w:rsidRPr="00C3411E">
          <w:t xml:space="preserve"> </w:t>
        </w:r>
      </w:ins>
      <w:ins w:id="762" w:author="Karissa Whiting" w:date="2015-12-02T20:10:00Z">
        <w:r w:rsidR="00D37141" w:rsidRPr="00C3411E">
          <w:t>with profit potential</w:t>
        </w:r>
      </w:ins>
      <w:ins w:id="763" w:author="Karissa Whiting" w:date="2015-12-02T20:09:00Z">
        <w:r w:rsidR="00D37141" w:rsidRPr="00C3411E">
          <w:t>,</w:t>
        </w:r>
      </w:ins>
      <w:r w:rsidRPr="00C3411E">
        <w:t xml:space="preserve"> including the pharmaceutical and vaccine market</w:t>
      </w:r>
      <w:ins w:id="764" w:author="Karissa Whiting" w:date="2015-12-02T20:09:00Z">
        <w:r w:rsidR="00D37141" w:rsidRPr="00C3411E">
          <w:t>s</w:t>
        </w:r>
      </w:ins>
      <w:r w:rsidRPr="00C3411E">
        <w:t xml:space="preserve"> during pandemics</w:t>
      </w:r>
      <w:r w:rsidRPr="00C3411E">
        <w:rPr>
          <w:vertAlign w:val="superscript"/>
        </w:rPr>
        <w:footnoteReference w:id="92"/>
      </w:r>
      <w:r w:rsidRPr="00C3411E">
        <w:t xml:space="preserve">.  </w:t>
      </w:r>
      <w:ins w:id="765" w:author="Karissa Whiting" w:date="2015-12-02T20:14:00Z">
        <w:r w:rsidR="007A0DB5" w:rsidRPr="00C3411E">
          <w:t xml:space="preserve">While </w:t>
        </w:r>
      </w:ins>
      <w:ins w:id="766" w:author="Karissa Whiting" w:date="2015-12-02T20:15:00Z">
        <w:r w:rsidR="007A0DB5" w:rsidRPr="00C3411E">
          <w:t>these inv</w:t>
        </w:r>
        <w:r w:rsidR="0090372A" w:rsidRPr="00C3411E">
          <w:t>estment decisions may be profit-</w:t>
        </w:r>
        <w:r w:rsidR="007A0DB5" w:rsidRPr="00C3411E">
          <w:t>driven, encouraging investmen</w:t>
        </w:r>
        <w:r w:rsidR="00907E56" w:rsidRPr="00C3411E">
          <w:t>ts in</w:t>
        </w:r>
        <w:r w:rsidR="007A0DB5" w:rsidRPr="00C3411E">
          <w:t xml:space="preserve"> biotech</w:t>
        </w:r>
      </w:ins>
      <w:ins w:id="767" w:author="Karissa Whiting" w:date="2015-12-02T20:16:00Z">
        <w:r w:rsidR="007A0DB5" w:rsidRPr="00C3411E">
          <w:t>nology</w:t>
        </w:r>
      </w:ins>
      <w:ins w:id="768" w:author="Karissa Whiting" w:date="2015-12-02T20:15:00Z">
        <w:r w:rsidR="007A0DB5" w:rsidRPr="00C3411E">
          <w:t xml:space="preserve"> sector</w:t>
        </w:r>
      </w:ins>
      <w:ins w:id="769" w:author="Karissa Whiting" w:date="2015-12-02T20:16:00Z">
        <w:r w:rsidR="007A0DB5" w:rsidRPr="00C3411E">
          <w:t xml:space="preserve">s may incentivize companies to work </w:t>
        </w:r>
      </w:ins>
      <w:ins w:id="770" w:author="Karissa Whiting" w:date="2015-12-02T20:17:00Z">
        <w:r w:rsidR="00907E56" w:rsidRPr="00C3411E">
          <w:t xml:space="preserve">on developing </w:t>
        </w:r>
        <w:r w:rsidR="0090372A" w:rsidRPr="00C3411E">
          <w:t xml:space="preserve">the technologies necessary to combat the next pandemic. </w:t>
        </w:r>
      </w:ins>
    </w:p>
    <w:p w14:paraId="4316FBEA" w14:textId="3A5BA2C7" w:rsidR="005376C1" w:rsidRPr="00C3411E" w:rsidRDefault="00BB38E8" w:rsidP="00BC1629">
      <w:pPr>
        <w:pStyle w:val="normal0"/>
        <w:spacing w:line="480" w:lineRule="auto"/>
      </w:pPr>
      <w:r w:rsidRPr="00C3411E">
        <w:t xml:space="preserve"> </w:t>
      </w:r>
      <w:commentRangeStart w:id="771"/>
      <w:r w:rsidRPr="00C3411E">
        <w:rPr>
          <w:b/>
        </w:rPr>
        <w:t>Public Health / Biomedical Research</w:t>
      </w:r>
      <w:commentRangeEnd w:id="771"/>
      <w:r w:rsidR="00B16474" w:rsidRPr="00C3411E">
        <w:rPr>
          <w:rStyle w:val="CommentReference"/>
          <w:sz w:val="22"/>
          <w:szCs w:val="22"/>
        </w:rPr>
        <w:commentReference w:id="771"/>
      </w:r>
    </w:p>
    <w:p w14:paraId="01DF292E" w14:textId="32A1F2E2" w:rsidR="005376C1" w:rsidRPr="00C3411E" w:rsidRDefault="0090372A" w:rsidP="00546B5C">
      <w:pPr>
        <w:pStyle w:val="normal0"/>
        <w:spacing w:line="480" w:lineRule="auto"/>
        <w:ind w:firstLine="720"/>
      </w:pPr>
      <w:ins w:id="772" w:author="Karissa Whiting" w:date="2015-12-02T20:19:00Z">
        <w:r w:rsidRPr="00C3411E">
          <w:t>Government</w:t>
        </w:r>
      </w:ins>
      <w:ins w:id="773" w:author="Karissa Whiting" w:date="2015-12-02T20:30:00Z">
        <w:r w:rsidR="00D25721" w:rsidRPr="00C3411E">
          <w:t>s</w:t>
        </w:r>
      </w:ins>
      <w:ins w:id="774" w:author="Karissa Whiting" w:date="2015-12-02T20:19:00Z">
        <w:r w:rsidRPr="00C3411E">
          <w:t xml:space="preserve"> also</w:t>
        </w:r>
      </w:ins>
      <w:ins w:id="775" w:author="Karissa Whiting" w:date="2015-12-02T20:21:00Z">
        <w:r w:rsidRPr="00C3411E">
          <w:t xml:space="preserve"> </w:t>
        </w:r>
      </w:ins>
      <w:ins w:id="776" w:author="Karissa Whiting" w:date="2015-12-02T20:30:00Z">
        <w:r w:rsidR="00913275" w:rsidRPr="00C3411E">
          <w:t>prioritize</w:t>
        </w:r>
      </w:ins>
      <w:ins w:id="777" w:author="Karissa Whiting" w:date="2015-12-02T20:19:00Z">
        <w:r w:rsidRPr="00C3411E">
          <w:t xml:space="preserve"> inv</w:t>
        </w:r>
      </w:ins>
      <w:ins w:id="778" w:author="Karissa Whiting" w:date="2015-12-02T20:20:00Z">
        <w:r w:rsidRPr="00C3411E">
          <w:t>est</w:t>
        </w:r>
      </w:ins>
      <w:ins w:id="779" w:author="Karissa Whiting" w:date="2015-12-02T20:21:00Z">
        <w:r w:rsidRPr="00C3411E">
          <w:t>ments</w:t>
        </w:r>
      </w:ins>
      <w:ins w:id="780" w:author="Karissa Whiting" w:date="2015-12-02T20:20:00Z">
        <w:r w:rsidRPr="00C3411E">
          <w:t xml:space="preserve"> in biotech</w:t>
        </w:r>
      </w:ins>
      <w:ins w:id="781" w:author="Karissa Whiting" w:date="2015-12-02T20:35:00Z">
        <w:r w:rsidR="00491B2E" w:rsidRPr="00C3411E">
          <w:t>nology</w:t>
        </w:r>
      </w:ins>
      <w:ins w:id="782" w:author="Karissa Whiting" w:date="2015-12-02T20:29:00Z">
        <w:r w:rsidR="00913275" w:rsidRPr="00C3411E">
          <w:t xml:space="preserve"> sectors </w:t>
        </w:r>
      </w:ins>
      <w:ins w:id="783" w:author="Karissa Whiting" w:date="2015-12-02T20:20:00Z">
        <w:r w:rsidRPr="00C3411E">
          <w:t>du</w:t>
        </w:r>
      </w:ins>
      <w:ins w:id="784" w:author="Karissa Whiting" w:date="2015-12-02T20:21:00Z">
        <w:r w:rsidR="00913275" w:rsidRPr="00C3411E">
          <w:t>ring outbreaks</w:t>
        </w:r>
      </w:ins>
      <w:ins w:id="785" w:author="Karissa Whiting" w:date="2015-12-02T23:34:00Z">
        <w:r w:rsidR="00E61229" w:rsidRPr="00C3411E">
          <w:t xml:space="preserve"> through allocation of funds to </w:t>
        </w:r>
      </w:ins>
      <w:del w:id="786" w:author="Karissa Whiting" w:date="2015-12-02T20:30:00Z">
        <w:r w:rsidR="00BB38E8" w:rsidRPr="00C3411E" w:rsidDel="00913275">
          <w:delText>In response to pandemics, governments a</w:delText>
        </w:r>
      </w:del>
      <w:del w:id="787" w:author="Karissa Whiting" w:date="2015-12-02T23:34:00Z">
        <w:r w:rsidR="00BB38E8" w:rsidRPr="00C3411E" w:rsidDel="00E61229">
          <w:delText xml:space="preserve">llocate funding to </w:delText>
        </w:r>
      </w:del>
      <w:r w:rsidR="00BB38E8" w:rsidRPr="00C3411E">
        <w:t xml:space="preserve">public health research institutions like governmental agencies, universities and nonprofit organizations </w:t>
      </w:r>
      <w:ins w:id="788" w:author="Karissa Whiting" w:date="2015-12-03T09:44:00Z">
        <w:r w:rsidR="006E75F9" w:rsidRPr="00C3411E">
          <w:t>that work to</w:t>
        </w:r>
      </w:ins>
      <w:r w:rsidR="00BB38E8" w:rsidRPr="00C3411E">
        <w:t xml:space="preserve"> mitigate and prevent pandemics</w:t>
      </w:r>
      <w:del w:id="789" w:author="Karissa Whiting" w:date="2015-12-02T23:35:00Z">
        <w:r w:rsidR="00BB38E8" w:rsidRPr="00C3411E" w:rsidDel="00E61229">
          <w:delText>. With these funds, the U.S. Department of Health and Human Services (HHS), USAID, and similar government organizations invest in biomedical and preparedness research programs within private institutes and organizations</w:delText>
        </w:r>
      </w:del>
      <w:r w:rsidR="00BB38E8" w:rsidRPr="00C3411E">
        <w:t xml:space="preserve">. During the 2009 H1N1 pandemic, the </w:t>
      </w:r>
      <w:ins w:id="790" w:author="Karissa Whiting" w:date="2015-12-02T23:36:00Z">
        <w:r w:rsidR="00E61229" w:rsidRPr="00C3411E">
          <w:t>Department of Health and Human Services’ (</w:t>
        </w:r>
      </w:ins>
      <w:r w:rsidR="00BB38E8" w:rsidRPr="00C3411E">
        <w:t>HHS</w:t>
      </w:r>
      <w:ins w:id="791" w:author="Karissa Whiting" w:date="2015-12-02T23:36:00Z">
        <w:r w:rsidR="00E61229" w:rsidRPr="00C3411E">
          <w:t>)</w:t>
        </w:r>
      </w:ins>
      <w:r w:rsidR="00BB38E8" w:rsidRPr="00C3411E">
        <w:t xml:space="preserve"> budget ($10,660,795,000) was more than 14 times the previous year’s and was the only annual budget in the past 15 years that allocated funds ($200,000,000) to the CDC</w:t>
      </w:r>
      <w:r w:rsidR="00BB38E8" w:rsidRPr="00C3411E">
        <w:rPr>
          <w:vertAlign w:val="superscript"/>
        </w:rPr>
        <w:footnoteReference w:id="93"/>
      </w:r>
      <w:r w:rsidR="00BB38E8" w:rsidRPr="00C3411E">
        <w:t>. In the same year, the European Commission announced approximately $1.5 million in funding for influenza research projects</w:t>
      </w:r>
      <w:r w:rsidR="00BB38E8" w:rsidRPr="00C3411E">
        <w:rPr>
          <w:vertAlign w:val="superscript"/>
        </w:rPr>
        <w:footnoteReference w:id="94"/>
      </w:r>
      <w:r w:rsidR="00BB38E8" w:rsidRPr="00C3411E">
        <w:t>.</w:t>
      </w:r>
      <w:ins w:id="792" w:author="Karissa Whiting" w:date="2015-12-03T09:45:00Z">
        <w:r w:rsidR="006E75F9" w:rsidRPr="00C3411E">
          <w:t xml:space="preserve"> </w:t>
        </w:r>
      </w:ins>
      <w:r w:rsidR="00BB38E8" w:rsidRPr="00C3411E">
        <w:t xml:space="preserve">Disease risk mitigation and response funding is often </w:t>
      </w:r>
      <w:ins w:id="793" w:author="Karissa Whiting" w:date="2015-12-03T09:45:00Z">
        <w:r w:rsidR="006E75F9" w:rsidRPr="00C3411E">
          <w:t xml:space="preserve">funneled </w:t>
        </w:r>
      </w:ins>
      <w:ins w:id="794" w:author="Karissa Whiting" w:date="2015-12-03T09:46:00Z">
        <w:r w:rsidR="006E75F9" w:rsidRPr="00C3411E">
          <w:t xml:space="preserve">from </w:t>
        </w:r>
      </w:ins>
      <w:r w:rsidR="00BB38E8" w:rsidRPr="00C3411E">
        <w:t xml:space="preserve">government health and defense sectors, </w:t>
      </w:r>
      <w:del w:id="795" w:author="Karissa Whiting" w:date="2015-12-03T09:46:00Z">
        <w:r w:rsidR="00BB38E8" w:rsidRPr="00C3411E" w:rsidDel="006E75F9">
          <w:delText xml:space="preserve">then funneled </w:delText>
        </w:r>
      </w:del>
      <w:r w:rsidR="00BB38E8" w:rsidRPr="00C3411E">
        <w:t>into specific collaborating institutes, centers, and universities for targeted research. During the 2003 SARS epidemic, the Chinese government allocated $108.7 million</w:t>
      </w:r>
      <w:ins w:id="796" w:author="Karissa Whiting" w:date="2015-12-03T14:10:00Z">
        <w:r w:rsidR="006D1F95">
          <w:t xml:space="preserve"> USD</w:t>
        </w:r>
      </w:ins>
      <w:r w:rsidR="00BB38E8" w:rsidRPr="00C3411E">
        <w:t xml:space="preserve"> for SARS prevention work and an additional $73 million </w:t>
      </w:r>
      <w:ins w:id="797" w:author="Karissa Whiting" w:date="2015-12-03T09:58:00Z">
        <w:r w:rsidR="00546B5C" w:rsidRPr="00C3411E">
          <w:t xml:space="preserve">USD </w:t>
        </w:r>
      </w:ins>
      <w:r w:rsidR="00BB38E8" w:rsidRPr="00C3411E">
        <w:t>to the Chinese Centre for Disease Control and Prevention for facility upgrades and research on SARS prevention</w:t>
      </w:r>
      <w:r w:rsidR="00BB38E8" w:rsidRPr="00C3411E">
        <w:rPr>
          <w:vertAlign w:val="superscript"/>
        </w:rPr>
        <w:footnoteReference w:id="95"/>
      </w:r>
      <w:r w:rsidR="00BB38E8" w:rsidRPr="00C3411E">
        <w:t>.</w:t>
      </w:r>
      <w:ins w:id="798" w:author="Karissa Whiting" w:date="2015-12-03T10:02:00Z">
        <w:r w:rsidR="006D1F95">
          <w:t xml:space="preserve"> The Chinese Ministry of Science and T</w:t>
        </w:r>
        <w:r w:rsidR="009E42CA" w:rsidRPr="00C3411E">
          <w:t>echnology</w:t>
        </w:r>
      </w:ins>
      <w:ins w:id="799" w:author="Karissa Whiting" w:date="2015-12-03T10:12:00Z">
        <w:r w:rsidR="00DC35F6" w:rsidRPr="00C3411E">
          <w:t xml:space="preserve"> </w:t>
        </w:r>
      </w:ins>
      <w:ins w:id="800" w:author="Karissa Whiting" w:date="2015-12-03T10:23:00Z">
        <w:r w:rsidR="00CF362F" w:rsidRPr="00C3411E">
          <w:t>allocated</w:t>
        </w:r>
      </w:ins>
      <w:ins w:id="801" w:author="Karissa Whiting" w:date="2015-12-03T10:13:00Z">
        <w:r w:rsidR="00DC35F6" w:rsidRPr="00C3411E">
          <w:t xml:space="preserve"> 10 million yuan (1.2 millions USD)</w:t>
        </w:r>
      </w:ins>
      <w:ins w:id="802" w:author="Karissa Whiting" w:date="2015-12-03T10:20:00Z">
        <w:r w:rsidR="00CF362F" w:rsidRPr="00C3411E">
          <w:t xml:space="preserve"> </w:t>
        </w:r>
      </w:ins>
      <w:ins w:id="803" w:author="Karissa Whiting" w:date="2015-12-03T10:23:00Z">
        <w:r w:rsidR="00CF362F" w:rsidRPr="00C3411E">
          <w:t>to invest in</w:t>
        </w:r>
      </w:ins>
      <w:ins w:id="804" w:author="Karissa Whiting" w:date="2015-12-03T10:24:00Z">
        <w:r w:rsidR="00CF362F" w:rsidRPr="00C3411E">
          <w:t xml:space="preserve"> multidisciplinary SARS</w:t>
        </w:r>
      </w:ins>
      <w:ins w:id="805" w:author="Karissa Whiting" w:date="2015-12-03T10:23:00Z">
        <w:r w:rsidR="00CF362F" w:rsidRPr="00C3411E">
          <w:t xml:space="preserve"> research groups</w:t>
        </w:r>
      </w:ins>
      <w:ins w:id="806" w:author="Karissa Whiting" w:date="2015-12-03T10:21:00Z">
        <w:r w:rsidR="00CF362F" w:rsidRPr="00C3411E">
          <w:t xml:space="preserve"> </w:t>
        </w:r>
      </w:ins>
      <w:ins w:id="807" w:author="Karissa Whiting" w:date="2015-12-03T10:25:00Z">
        <w:r w:rsidR="00CF362F" w:rsidRPr="00C3411E">
          <w:t>working through institutes under</w:t>
        </w:r>
      </w:ins>
      <w:ins w:id="808" w:author="Karissa Whiting" w:date="2015-12-03T10:24:00Z">
        <w:r w:rsidR="00CF362F" w:rsidRPr="00C3411E">
          <w:t xml:space="preserve"> the Chinese Academy of</w:t>
        </w:r>
      </w:ins>
      <w:ins w:id="809" w:author="Karissa Whiting" w:date="2015-12-03T10:25:00Z">
        <w:r w:rsidR="00CF362F" w:rsidRPr="00C3411E">
          <w:t xml:space="preserve"> Sciences.</w:t>
        </w:r>
      </w:ins>
      <w:del w:id="810" w:author="Karissa Whiting" w:date="2015-12-03T10:02:00Z">
        <w:r w:rsidR="00BB38E8" w:rsidRPr="00C3411E" w:rsidDel="009E42CA">
          <w:delText>Various institutes under the Chinese Academy of Sciences received this funding due to the formation of interdisciplinary health research teams</w:delText>
        </w:r>
      </w:del>
      <w:ins w:id="811" w:author="Karissa Whiting" w:date="2015-12-03T10:22:00Z">
        <w:r w:rsidR="00CF362F" w:rsidRPr="00C3411E">
          <w:t>.</w:t>
        </w:r>
        <w:r w:rsidR="00CF362F" w:rsidRPr="00C3411E">
          <w:rPr>
            <w:rStyle w:val="FootnoteReference"/>
          </w:rPr>
          <w:footnoteReference w:id="96"/>
        </w:r>
        <w:r w:rsidR="00CF362F" w:rsidRPr="00C3411E">
          <w:t xml:space="preserve"> </w:t>
        </w:r>
      </w:ins>
      <w:ins w:id="813" w:author="Karissa Whiting" w:date="2015-12-03T10:21:00Z">
        <w:r w:rsidR="00CF362F" w:rsidRPr="00C3411E">
          <w:t xml:space="preserve"> </w:t>
        </w:r>
      </w:ins>
      <w:r w:rsidR="00BB38E8" w:rsidRPr="00C3411E">
        <w:t>In addition, U.S. government funding supported private companies Biota Holdings (now Biota Pharmaceuticals) and Tyson Bioresearch, and the National Taiwan University College of Medicine for</w:t>
      </w:r>
      <w:ins w:id="814" w:author="Karissa Whiting" w:date="2015-12-03T10:26:00Z">
        <w:r w:rsidR="00CF362F" w:rsidRPr="00C3411E">
          <w:t xml:space="preserve"> SARS</w:t>
        </w:r>
      </w:ins>
      <w:r w:rsidR="00BB38E8" w:rsidRPr="00C3411E">
        <w:t xml:space="preserve"> biotechnical research</w:t>
      </w:r>
      <w:r w:rsidR="00BB38E8" w:rsidRPr="00C3411E">
        <w:rPr>
          <w:vertAlign w:val="superscript"/>
        </w:rPr>
        <w:footnoteReference w:id="97"/>
      </w:r>
      <w:r w:rsidR="00BB38E8" w:rsidRPr="00C3411E">
        <w:t xml:space="preserve">. </w:t>
      </w:r>
    </w:p>
    <w:p w14:paraId="693B7F48" w14:textId="09EFA3BE" w:rsidR="005376C1" w:rsidRPr="00C3411E" w:rsidRDefault="00CF362F">
      <w:pPr>
        <w:pStyle w:val="normal0"/>
        <w:spacing w:line="480" w:lineRule="auto"/>
        <w:ind w:firstLine="720"/>
      </w:pPr>
      <w:ins w:id="815" w:author="Karissa Whiting" w:date="2015-12-03T10:26:00Z">
        <w:r w:rsidRPr="00C3411E">
          <w:t xml:space="preserve">Allocation of large research funds was also an integral part of the </w:t>
        </w:r>
      </w:ins>
      <w:r w:rsidR="00BB38E8" w:rsidRPr="00C3411E">
        <w:t>The U.S. response to the 2014 Ebola crisis</w:t>
      </w:r>
      <w:ins w:id="816" w:author="Karissa Whiting" w:date="2015-12-03T10:27:00Z">
        <w:r w:rsidRPr="00C3411E">
          <w:t xml:space="preserve">. </w:t>
        </w:r>
      </w:ins>
      <w:del w:id="817" w:author="Karissa Whiting" w:date="2015-12-03T10:27:00Z">
        <w:r w:rsidR="00BB38E8" w:rsidRPr="00C3411E" w:rsidDel="00CF362F">
          <w:delText xml:space="preserve"> included large research funds; </w:delText>
        </w:r>
      </w:del>
      <w:ins w:id="818" w:author="Karissa Whiting" w:date="2015-12-03T10:27:00Z">
        <w:r w:rsidRPr="00C3411E">
          <w:t>O</w:t>
        </w:r>
      </w:ins>
      <w:r w:rsidR="00BB38E8" w:rsidRPr="00C3411E">
        <w:t xml:space="preserve">ut of the $6.18 billion Ebola response package, $2.32 billion was allocated for the </w:t>
      </w:r>
      <w:del w:id="819" w:author="Karissa Whiting" w:date="2015-12-01T09:38:00Z">
        <w:r w:rsidR="00BB38E8" w:rsidRPr="00C3411E" w:rsidDel="00490FA3">
          <w:delText>US Dept. of Health and Human Services</w:delText>
        </w:r>
      </w:del>
      <w:ins w:id="820" w:author="Karissa Whiting" w:date="2015-12-01T09:38:00Z">
        <w:r w:rsidR="00490FA3" w:rsidRPr="00C3411E">
          <w:t>HHS</w:t>
        </w:r>
      </w:ins>
      <w:r w:rsidR="00BB38E8" w:rsidRPr="00C3411E">
        <w:t>, including $1.83 billion to the Center for Disease Control and $238 million to the National Institute of Health</w:t>
      </w:r>
      <w:ins w:id="821" w:author="Karissa Whiting" w:date="2015-12-01T09:38:00Z">
        <w:r w:rsidR="00490FA3" w:rsidRPr="00C3411E">
          <w:t xml:space="preserve"> (NIH)</w:t>
        </w:r>
      </w:ins>
      <w:r w:rsidR="00BB38E8" w:rsidRPr="00C3411E">
        <w:t xml:space="preserve"> for medical research</w:t>
      </w:r>
      <w:r w:rsidR="00BB38E8" w:rsidRPr="00C3411E">
        <w:rPr>
          <w:vertAlign w:val="superscript"/>
        </w:rPr>
        <w:footnoteReference w:id="98"/>
      </w:r>
      <w:r w:rsidR="00BB38E8" w:rsidRPr="00C3411E">
        <w:t>. The United States pledged $1 billion to the Global Health Security Agenda to consolidate and expand efforts to prevent, detect and respond to future global pandemics</w:t>
      </w:r>
      <w:r w:rsidR="00BB38E8" w:rsidRPr="00C3411E">
        <w:rPr>
          <w:vertAlign w:val="superscript"/>
        </w:rPr>
        <w:footnoteReference w:id="99"/>
      </w:r>
      <w:r w:rsidR="00BB38E8" w:rsidRPr="00C3411E">
        <w:t xml:space="preserve">. </w:t>
      </w:r>
    </w:p>
    <w:p w14:paraId="4779F381" w14:textId="532A322C" w:rsidR="005376C1" w:rsidRPr="00C3411E" w:rsidRDefault="00515E6E">
      <w:pPr>
        <w:pStyle w:val="normal0"/>
        <w:spacing w:line="480" w:lineRule="auto"/>
        <w:ind w:firstLine="720"/>
      </w:pPr>
      <w:ins w:id="822" w:author="Karissa Whiting" w:date="2015-12-03T10:31:00Z">
        <w:r w:rsidRPr="00C3411E">
          <w:t>Development of effective pharmaceuticals is</w:t>
        </w:r>
      </w:ins>
      <w:ins w:id="823" w:author="Karissa Whiting" w:date="2015-12-03T10:34:00Z">
        <w:r w:rsidRPr="00C3411E">
          <w:t xml:space="preserve"> a critical part of</w:t>
        </w:r>
      </w:ins>
      <w:ins w:id="824" w:author="Karissa Whiting" w:date="2015-12-03T10:31:00Z">
        <w:r w:rsidRPr="00C3411E">
          <w:t xml:space="preserve"> </w:t>
        </w:r>
      </w:ins>
      <w:ins w:id="825" w:author="Karissa Whiting" w:date="2015-12-03T10:35:00Z">
        <w:r w:rsidRPr="00C3411E">
          <w:t xml:space="preserve">efforts to </w:t>
        </w:r>
      </w:ins>
      <w:ins w:id="826" w:author="Karissa Whiting" w:date="2015-12-03T10:32:00Z">
        <w:r w:rsidRPr="00C3411E">
          <w:t>prevent</w:t>
        </w:r>
      </w:ins>
      <w:ins w:id="827" w:author="Karissa Whiting" w:date="2015-12-03T10:34:00Z">
        <w:r w:rsidRPr="00C3411E">
          <w:t xml:space="preserve"> </w:t>
        </w:r>
      </w:ins>
      <w:ins w:id="828" w:author="Karissa Whiting" w:date="2015-12-03T10:32:00Z">
        <w:r w:rsidRPr="00C3411E">
          <w:t xml:space="preserve">future pandemics, </w:t>
        </w:r>
      </w:ins>
      <w:ins w:id="829" w:author="Karissa Whiting" w:date="2015-12-03T10:35:00Z">
        <w:r w:rsidRPr="00C3411E">
          <w:t xml:space="preserve">and </w:t>
        </w:r>
      </w:ins>
      <w:ins w:id="830" w:author="Karissa Whiting" w:date="2015-12-03T14:11:00Z">
        <w:r w:rsidR="006D1F95">
          <w:t xml:space="preserve">government </w:t>
        </w:r>
      </w:ins>
      <w:del w:id="831" w:author="Karissa Whiting" w:date="2015-12-03T10:35:00Z">
        <w:r w:rsidR="00BB38E8" w:rsidRPr="00C3411E" w:rsidDel="00515E6E">
          <w:delText>N</w:delText>
        </w:r>
      </w:del>
      <w:del w:id="832" w:author="Karissa Whiting" w:date="2015-12-03T14:11:00Z">
        <w:r w:rsidR="00BB38E8" w:rsidRPr="00C3411E" w:rsidDel="006D1F95">
          <w:delText xml:space="preserve">ational </w:delText>
        </w:r>
      </w:del>
      <w:r w:rsidR="00BB38E8" w:rsidRPr="00C3411E">
        <w:t>or non-profit organizations will often fund and coordinate medical research with pharmaceutical companies. For example,</w:t>
      </w:r>
      <w:ins w:id="833" w:author="Karissa Whiting" w:date="2015-12-03T10:44:00Z">
        <w:r w:rsidR="00B21633" w:rsidRPr="00C3411E">
          <w:t xml:space="preserve"> in 2015</w:t>
        </w:r>
      </w:ins>
      <w:r w:rsidR="00BB38E8" w:rsidRPr="00C3411E">
        <w:t xml:space="preserve"> the German Center for Infection Research (DIFZ) </w:t>
      </w:r>
      <w:del w:id="834" w:author="Karissa Whiting" w:date="2015-12-03T10:44:00Z">
        <w:r w:rsidR="00BB38E8" w:rsidRPr="00C3411E" w:rsidDel="00B21633">
          <w:delText xml:space="preserve">has </w:delText>
        </w:r>
      </w:del>
      <w:r w:rsidR="00BB38E8" w:rsidRPr="00C3411E">
        <w:t>funded a 1.5 million Euro grant for the project "GMP Manufacture and Phase I Clinical Investigation of MVA-MERS-S, an Experimental Prophylactic Vaccine against the Middle East Respiratory Virus Syndrome," to be researched through the Erasmus Medical Center and Marburg University</w:t>
      </w:r>
      <w:r w:rsidR="00BB38E8" w:rsidRPr="00C3411E">
        <w:rPr>
          <w:vertAlign w:val="superscript"/>
        </w:rPr>
        <w:footnoteReference w:id="100"/>
      </w:r>
      <w:r w:rsidR="00BB38E8" w:rsidRPr="00C3411E">
        <w:t xml:space="preserve">. After the Ebola outbreak in 2014, </w:t>
      </w:r>
      <w:ins w:id="835" w:author="Karissa Whiting" w:date="2015-12-03T10:51:00Z">
        <w:r w:rsidR="008223BB" w:rsidRPr="00C3411E">
          <w:t xml:space="preserve">public and private </w:t>
        </w:r>
      </w:ins>
      <w:ins w:id="836" w:author="Karissa Whiting" w:date="2015-12-03T10:52:00Z">
        <w:r w:rsidR="008223BB" w:rsidRPr="00C3411E">
          <w:t>institutes collaborated</w:t>
        </w:r>
      </w:ins>
      <w:ins w:id="837" w:author="Karissa Whiting" w:date="2015-12-03T10:51:00Z">
        <w:r w:rsidR="008223BB" w:rsidRPr="00C3411E">
          <w:t xml:space="preserve"> on research </w:t>
        </w:r>
      </w:ins>
      <w:ins w:id="838" w:author="Karissa Whiting" w:date="2015-12-03T10:52:00Z">
        <w:r w:rsidR="008223BB" w:rsidRPr="00C3411E">
          <w:t xml:space="preserve">of Marburg virus, and Ebola-like virus with epidemic potential. </w:t>
        </w:r>
      </w:ins>
      <w:r w:rsidR="00BB38E8" w:rsidRPr="00C3411E">
        <w:t>Sarepta Therapeutics</w:t>
      </w:r>
      <w:ins w:id="839" w:author="Karissa Whiting" w:date="2015-12-03T10:46:00Z">
        <w:r w:rsidR="00B21633" w:rsidRPr="00C3411E">
          <w:t xml:space="preserve"> worked with the University of Washington Medical Center and </w:t>
        </w:r>
      </w:ins>
      <w:ins w:id="840" w:author="Karissa Whiting" w:date="2015-12-03T10:47:00Z">
        <w:r w:rsidR="00B21633" w:rsidRPr="00C3411E">
          <w:t>U.S. Army Medical Research Institute of Infectious Diseases to</w:t>
        </w:r>
      </w:ins>
      <w:del w:id="841" w:author="Karissa Whiting" w:date="2015-12-03T10:47:00Z">
        <w:r w:rsidR="00BB38E8" w:rsidRPr="00C3411E" w:rsidDel="00B21633">
          <w:delText xml:space="preserve"> was </w:delText>
        </w:r>
      </w:del>
      <w:del w:id="842" w:author="Karissa Whiting" w:date="2015-12-03T10:46:00Z">
        <w:r w:rsidR="00BB38E8" w:rsidRPr="00C3411E" w:rsidDel="00B21633">
          <w:delText>involved in a study</w:delText>
        </w:r>
      </w:del>
      <w:ins w:id="843" w:author="Karissa Whiting" w:date="2015-12-03T10:46:00Z">
        <w:r w:rsidR="00B21633" w:rsidRPr="00C3411E">
          <w:t xml:space="preserve"> test experimental medicines</w:t>
        </w:r>
      </w:ins>
      <w:ins w:id="844" w:author="Karissa Whiting" w:date="2015-12-03T10:48:00Z">
        <w:r w:rsidR="008223BB" w:rsidRPr="00C3411E">
          <w:t xml:space="preserve"> for </w:t>
        </w:r>
        <w:r w:rsidR="00B21633" w:rsidRPr="00C3411E">
          <w:t>Marburg</w:t>
        </w:r>
      </w:ins>
      <w:ins w:id="845" w:author="Karissa Whiting" w:date="2015-12-03T10:49:00Z">
        <w:r w:rsidR="008223BB" w:rsidRPr="00C3411E">
          <w:t xml:space="preserve">, </w:t>
        </w:r>
      </w:ins>
      <w:ins w:id="846" w:author="Karissa Whiting" w:date="2015-12-03T10:53:00Z">
        <w:r w:rsidR="008223BB" w:rsidRPr="00C3411E">
          <w:t xml:space="preserve">and </w:t>
        </w:r>
      </w:ins>
      <w:del w:id="847" w:author="Karissa Whiting" w:date="2015-12-03T10:47:00Z">
        <w:r w:rsidR="00BB38E8" w:rsidRPr="00C3411E" w:rsidDel="00B21633">
          <w:delText xml:space="preserve"> with the University of Washington Medical Center and the U.S. Army Medical Research Institute of Infectious Diseases testing experimental Marburg virus medicines</w:delText>
        </w:r>
      </w:del>
      <w:del w:id="848" w:author="Karissa Whiting" w:date="2015-12-03T11:01:00Z">
        <w:r w:rsidR="00BB38E8" w:rsidRPr="00C3411E" w:rsidDel="002B06E1">
          <w:rPr>
            <w:vertAlign w:val="superscript"/>
          </w:rPr>
          <w:footnoteReference w:id="101"/>
        </w:r>
        <w:r w:rsidR="00BB38E8" w:rsidRPr="00C3411E" w:rsidDel="002B06E1">
          <w:delText xml:space="preserve">. </w:delText>
        </w:r>
      </w:del>
      <w:ins w:id="851" w:author="Karissa Whiting" w:date="2015-12-01T09:39:00Z">
        <w:r w:rsidR="00490FA3" w:rsidRPr="00C3411E">
          <w:t xml:space="preserve">NIH’s </w:t>
        </w:r>
      </w:ins>
      <w:r w:rsidR="00BB38E8" w:rsidRPr="00C3411E">
        <w:t>Intramural Research Program</w:t>
      </w:r>
      <w:ins w:id="852" w:author="Karissa Whiting" w:date="2015-12-03T10:53:00Z">
        <w:r w:rsidR="008223BB" w:rsidRPr="00C3411E">
          <w:t xml:space="preserve"> and the Nat</w:t>
        </w:r>
        <w:r w:rsidR="002B06E1" w:rsidRPr="00C3411E">
          <w:t>ional Institute of Allergy and I</w:t>
        </w:r>
        <w:r w:rsidR="008223BB" w:rsidRPr="00C3411E">
          <w:t xml:space="preserve">nfectious Diseases </w:t>
        </w:r>
      </w:ins>
      <w:r w:rsidR="00BB38E8" w:rsidRPr="00C3411E">
        <w:t xml:space="preserve"> </w:t>
      </w:r>
      <w:ins w:id="853" w:author="Karissa Whiting" w:date="2015-12-03T10:54:00Z">
        <w:r w:rsidR="008223BB" w:rsidRPr="00C3411E">
          <w:t xml:space="preserve">vaccines (NIAID) both </w:t>
        </w:r>
      </w:ins>
      <w:r w:rsidR="00BB38E8" w:rsidRPr="00C3411E">
        <w:t xml:space="preserve">funded research </w:t>
      </w:r>
      <w:ins w:id="854" w:author="Karissa Whiting" w:date="2015-12-03T10:54:00Z">
        <w:r w:rsidR="008223BB" w:rsidRPr="00C3411E">
          <w:t xml:space="preserve">on the effectiveness and safety of </w:t>
        </w:r>
      </w:ins>
      <w:del w:id="855" w:author="Karissa Whiting" w:date="2015-12-03T10:49:00Z">
        <w:r w:rsidR="00BB38E8" w:rsidRPr="00C3411E" w:rsidDel="00B21633">
          <w:delText>into a</w:delText>
        </w:r>
      </w:del>
      <w:del w:id="856" w:author="Karissa Whiting" w:date="2015-12-03T10:54:00Z">
        <w:r w:rsidR="00BB38E8" w:rsidRPr="00C3411E" w:rsidDel="008223BB">
          <w:delText xml:space="preserve"> Marburg vaccine </w:delText>
        </w:r>
      </w:del>
      <w:del w:id="857" w:author="Karissa Whiting" w:date="2015-12-03T10:53:00Z">
        <w:r w:rsidR="00BB38E8" w:rsidRPr="00C3411E" w:rsidDel="008223BB">
          <w:delText xml:space="preserve">while </w:delText>
        </w:r>
      </w:del>
      <w:del w:id="858" w:author="Karissa Whiting" w:date="2015-12-03T10:54:00Z">
        <w:r w:rsidR="00BB38E8" w:rsidRPr="00C3411E" w:rsidDel="008223BB">
          <w:delText xml:space="preserve">NIAID conducted research in Uganda on the effectiveness and safety of </w:delText>
        </w:r>
      </w:del>
      <w:r w:rsidR="00BB38E8" w:rsidRPr="00C3411E">
        <w:t>new Marburg and Ebola vaccines</w:t>
      </w:r>
      <w:ins w:id="859" w:author="Karissa Whiting" w:date="2015-12-03T11:01:00Z">
        <w:r w:rsidR="002B06E1" w:rsidRPr="00C3411E">
          <w:rPr>
            <w:vertAlign w:val="superscript"/>
          </w:rPr>
          <w:footnoteReference w:id="102"/>
        </w:r>
        <w:r w:rsidR="002B06E1" w:rsidRPr="00C3411E">
          <w:t xml:space="preserve"> </w:t>
        </w:r>
      </w:ins>
      <w:r w:rsidR="00BB38E8" w:rsidRPr="00C3411E">
        <w:rPr>
          <w:vertAlign w:val="superscript"/>
        </w:rPr>
        <w:footnoteReference w:id="103"/>
      </w:r>
      <w:r w:rsidR="00BB38E8" w:rsidRPr="00C3411E">
        <w:t>. The Scripps Research Institute (TSRI) was also involved in collaborative research with Emergent BioSolutions, Mapp Biopharmaceutical and Integrated BioTherapeutics into finding antibodies that could successfully bind to weak spots on the Marburg virus</w:t>
      </w:r>
      <w:r w:rsidR="00BB38E8" w:rsidRPr="00C3411E">
        <w:rPr>
          <w:vertAlign w:val="superscript"/>
        </w:rPr>
        <w:footnoteReference w:id="104"/>
      </w:r>
      <w:r w:rsidR="00BB38E8" w:rsidRPr="00C3411E">
        <w:t>.</w:t>
      </w:r>
      <w:r w:rsidR="00BB38E8" w:rsidRPr="00C3411E">
        <w:rPr>
          <w:b/>
        </w:rPr>
        <w:t xml:space="preserve"> </w:t>
      </w:r>
      <w:r w:rsidR="00BB38E8" w:rsidRPr="00C3411E">
        <w:t xml:space="preserve">As a result of these collaborative activities, both pharmaceutical companies and research institutes can experience </w:t>
      </w:r>
      <w:del w:id="862" w:author="Karissa Whiting" w:date="2015-12-03T10:57:00Z">
        <w:r w:rsidR="00BB38E8" w:rsidRPr="00C3411E" w:rsidDel="008223BB">
          <w:delText xml:space="preserve">financial gains </w:delText>
        </w:r>
      </w:del>
      <w:ins w:id="863" w:author="Karissa Whiting" w:date="2015-12-03T10:57:00Z">
        <w:r w:rsidR="008223BB" w:rsidRPr="00C3411E">
          <w:t>increas</w:t>
        </w:r>
        <w:r w:rsidR="000C387F" w:rsidRPr="00C3411E">
          <w:t>es in funding and financial gains, and pharmaceutical companies can develop new</w:t>
        </w:r>
      </w:ins>
      <w:ins w:id="864" w:author="Karissa Whiting" w:date="2015-12-03T11:44:00Z">
        <w:r w:rsidR="000C387F" w:rsidRPr="00C3411E">
          <w:t xml:space="preserve"> potentially profitable</w:t>
        </w:r>
      </w:ins>
      <w:ins w:id="865" w:author="Karissa Whiting" w:date="2015-12-03T10:57:00Z">
        <w:r w:rsidR="000C387F" w:rsidRPr="00C3411E">
          <w:t xml:space="preserve"> products to </w:t>
        </w:r>
      </w:ins>
      <w:ins w:id="866" w:author="Karissa Whiting" w:date="2015-12-03T11:41:00Z">
        <w:r w:rsidR="000C387F" w:rsidRPr="00C3411E">
          <w:t>sell</w:t>
        </w:r>
      </w:ins>
      <w:ins w:id="867" w:author="Karissa Whiting" w:date="2015-12-03T10:57:00Z">
        <w:r w:rsidR="000C387F" w:rsidRPr="00C3411E">
          <w:t xml:space="preserve"> in the world</w:t>
        </w:r>
      </w:ins>
      <w:ins w:id="868" w:author="Karissa Whiting" w:date="2015-12-03T11:44:00Z">
        <w:r w:rsidR="000C387F" w:rsidRPr="00C3411E">
          <w:t xml:space="preserve"> vaccine and drug</w:t>
        </w:r>
      </w:ins>
      <w:ins w:id="869" w:author="Karissa Whiting" w:date="2015-12-03T10:57:00Z">
        <w:r w:rsidR="000C387F" w:rsidRPr="00C3411E">
          <w:t xml:space="preserve"> market.</w:t>
        </w:r>
      </w:ins>
      <w:del w:id="870" w:author="Karissa Whiting" w:date="2015-12-03T10:57:00Z">
        <w:r w:rsidR="00BB38E8" w:rsidRPr="00C3411E" w:rsidDel="008223BB">
          <w:delText>during and after a pandemic.</w:delText>
        </w:r>
      </w:del>
    </w:p>
    <w:p w14:paraId="2F4C5DA7" w14:textId="51C3FD5E" w:rsidR="005376C1" w:rsidRPr="00C3411E" w:rsidRDefault="00BB38E8">
      <w:pPr>
        <w:pStyle w:val="normal0"/>
        <w:spacing w:line="480" w:lineRule="auto"/>
      </w:pPr>
      <w:r w:rsidRPr="00C3411E">
        <w:rPr>
          <w:b/>
        </w:rPr>
        <w:t>Trade</w:t>
      </w:r>
    </w:p>
    <w:p w14:paraId="1FB19A13" w14:textId="23D1898D" w:rsidR="005376C1" w:rsidRPr="00C3411E" w:rsidRDefault="00BB38E8">
      <w:pPr>
        <w:pStyle w:val="normal0"/>
        <w:spacing w:line="480" w:lineRule="auto"/>
        <w:ind w:firstLine="720"/>
      </w:pPr>
      <w:r w:rsidRPr="00C3411E">
        <w:t>Increasing globalization and trade liberalization over the past 20 years has greatly expanded the world economy, allowing new opportunities for both developed and developing countries. For most countries, International trade as a percentage of country</w:t>
      </w:r>
      <w:ins w:id="871" w:author="Karissa Whiting" w:date="2015-12-03T14:13:00Z">
        <w:r w:rsidR="00F43889">
          <w:t>’s</w:t>
        </w:r>
      </w:ins>
      <w:r w:rsidRPr="00C3411E">
        <w:t xml:space="preserve"> </w:t>
      </w:r>
      <w:ins w:id="872" w:author="Karissa Whiting" w:date="2015-12-03T14:13:00Z">
        <w:r w:rsidR="00F43889">
          <w:t>gross domestic products (G</w:t>
        </w:r>
      </w:ins>
      <w:del w:id="873" w:author="Karissa Whiting" w:date="2015-12-03T14:13:00Z">
        <w:r w:rsidRPr="00C3411E" w:rsidDel="00F43889">
          <w:delText>G</w:delText>
        </w:r>
      </w:del>
      <w:r w:rsidRPr="00C3411E">
        <w:t>DP</w:t>
      </w:r>
      <w:ins w:id="874" w:author="Karissa Whiting" w:date="2015-12-03T14:13:00Z">
        <w:r w:rsidR="00F43889">
          <w:t>)</w:t>
        </w:r>
      </w:ins>
      <w:r w:rsidRPr="00C3411E">
        <w:t xml:space="preserve"> has consistently increased each year</w:t>
      </w:r>
      <w:r w:rsidRPr="00C3411E">
        <w:rPr>
          <w:vertAlign w:val="superscript"/>
        </w:rPr>
        <w:footnoteReference w:id="105"/>
      </w:r>
      <w:r w:rsidRPr="00C3411E">
        <w:t>.  Disease outbreaks and epidemics cause market volatility, particularly in the most economically integrated, globalized countries where trade is a higher share of total GDP</w:t>
      </w:r>
      <w:r w:rsidRPr="00C3411E">
        <w:rPr>
          <w:vertAlign w:val="superscript"/>
        </w:rPr>
        <w:footnoteReference w:id="106"/>
      </w:r>
      <w:r w:rsidRPr="00C3411E">
        <w:t>. As dependence on international trade continues to increase, countries are left vulnerable to the market fluctuations during epidemics. These fluctuations stem from many factors, including consumer fears of health risks of traded goods, and international trade regulations limiting dissemination of goods from outbreak countries. In South Korea, overseas shipments fell 10.9% compared to the previous year, most likely in reaction to the outbreak of MERS in Seoul</w:t>
      </w:r>
      <w:r w:rsidRPr="00C3411E">
        <w:rPr>
          <w:vertAlign w:val="superscript"/>
        </w:rPr>
        <w:footnoteReference w:id="107"/>
      </w:r>
      <w:r w:rsidRPr="00C3411E">
        <w:t>. Outbreaks of zoonotic diseases can cause severe market shocks, and trade income is lost as a result of decreased demand or trade bans on livestock and poultry goods. This was evident in the B</w:t>
      </w:r>
      <w:ins w:id="875" w:author="Karissa" w:date="2015-12-01T08:29:00Z">
        <w:r w:rsidR="00822529" w:rsidRPr="00C3411E">
          <w:t xml:space="preserve">ovine </w:t>
        </w:r>
      </w:ins>
      <w:r w:rsidRPr="00C3411E">
        <w:t>S</w:t>
      </w:r>
      <w:ins w:id="876" w:author="Karissa" w:date="2015-12-01T08:29:00Z">
        <w:r w:rsidR="00822529" w:rsidRPr="00C3411E">
          <w:t xml:space="preserve">pongiform </w:t>
        </w:r>
      </w:ins>
      <w:ins w:id="877" w:author="Karissa" w:date="2015-12-01T08:30:00Z">
        <w:r w:rsidR="00822529" w:rsidRPr="00C3411E">
          <w:t>Encephalopathy</w:t>
        </w:r>
      </w:ins>
      <w:ins w:id="878" w:author="Karissa" w:date="2015-12-01T08:29:00Z">
        <w:r w:rsidR="00822529" w:rsidRPr="00C3411E">
          <w:t xml:space="preserve"> (BSE)</w:t>
        </w:r>
      </w:ins>
      <w:r w:rsidRPr="00C3411E">
        <w:t xml:space="preserve"> and</w:t>
      </w:r>
      <w:ins w:id="879" w:author="Karissa Whiting" w:date="2015-12-01T09:41:00Z">
        <w:r w:rsidR="0003271B" w:rsidRPr="00C3411E">
          <w:t xml:space="preserve"> new v</w:t>
        </w:r>
        <w:r w:rsidR="00490FA3" w:rsidRPr="00C3411E">
          <w:t>ariant Creutzfeldt-Jakob disease</w:t>
        </w:r>
      </w:ins>
      <w:r w:rsidRPr="00C3411E">
        <w:t xml:space="preserve"> </w:t>
      </w:r>
      <w:ins w:id="880" w:author="Karissa Whiting" w:date="2015-12-01T09:41:00Z">
        <w:r w:rsidR="00490FA3" w:rsidRPr="00C3411E">
          <w:t>(</w:t>
        </w:r>
      </w:ins>
      <w:r w:rsidRPr="00C3411E">
        <w:t>nvCJD</w:t>
      </w:r>
      <w:ins w:id="881" w:author="Karissa Whiting" w:date="2015-12-01T09:41:00Z">
        <w:r w:rsidR="00490FA3" w:rsidRPr="00C3411E">
          <w:t>)</w:t>
        </w:r>
      </w:ins>
      <w:r w:rsidRPr="00C3411E">
        <w:t xml:space="preserve"> outbreaks in England, which caused </w:t>
      </w:r>
      <w:del w:id="882" w:author="Karissa Whiting" w:date="2015-12-03T11:46:00Z">
        <w:r w:rsidRPr="00C3411E" w:rsidDel="009E22BF">
          <w:delText xml:space="preserve">a total of </w:delText>
        </w:r>
      </w:del>
      <w:r w:rsidRPr="00C3411E">
        <w:t xml:space="preserve">$5.75 billion </w:t>
      </w:r>
      <w:ins w:id="883" w:author="Karissa Whiting" w:date="2015-12-03T11:46:00Z">
        <w:r w:rsidR="000C387F" w:rsidRPr="00C3411E">
          <w:t>in</w:t>
        </w:r>
        <w:r w:rsidR="009E22BF" w:rsidRPr="00C3411E">
          <w:t xml:space="preserve"> total</w:t>
        </w:r>
        <w:r w:rsidR="000C387F" w:rsidRPr="00C3411E">
          <w:t xml:space="preserve"> </w:t>
        </w:r>
      </w:ins>
      <w:r w:rsidRPr="00C3411E">
        <w:t>loss</w:t>
      </w:r>
      <w:ins w:id="884" w:author="Karissa Whiting" w:date="2015-12-03T11:46:00Z">
        <w:r w:rsidR="000C387F" w:rsidRPr="00C3411E">
          <w:t>es</w:t>
        </w:r>
      </w:ins>
      <w:r w:rsidRPr="00C3411E">
        <w:t xml:space="preserve">, </w:t>
      </w:r>
      <w:ins w:id="885" w:author="Karissa Whiting" w:date="2015-12-03T11:46:00Z">
        <w:r w:rsidR="000C387F" w:rsidRPr="00C3411E">
          <w:t xml:space="preserve">with </w:t>
        </w:r>
      </w:ins>
      <w:r w:rsidRPr="002773D1">
        <w:t>$2 billion</w:t>
      </w:r>
      <w:ins w:id="886" w:author="Karissa Whiting" w:date="2015-12-03T11:46:00Z">
        <w:r w:rsidR="009E22BF" w:rsidRPr="002773D1">
          <w:t xml:space="preserve"> lost</w:t>
        </w:r>
      </w:ins>
      <w:r w:rsidRPr="002773D1">
        <w:t xml:space="preserve"> </w:t>
      </w:r>
      <w:del w:id="887" w:author="Karissa Whiting" w:date="2015-12-03T11:46:00Z">
        <w:r w:rsidRPr="00545CA9" w:rsidDel="009E22BF">
          <w:delText xml:space="preserve">of this </w:delText>
        </w:r>
      </w:del>
      <w:r w:rsidRPr="00F80115">
        <w:t>in beef exports alone</w:t>
      </w:r>
      <w:del w:id="888" w:author="Karissa Whiting" w:date="2015-12-01T09:52:00Z">
        <w:r w:rsidRPr="00C3411E" w:rsidDel="001E2AA2">
          <w:rPr>
            <w:vertAlign w:val="superscript"/>
          </w:rPr>
          <w:footnoteReference w:id="108"/>
        </w:r>
      </w:del>
      <w:r w:rsidRPr="00C3411E">
        <w:t>, and the outbreak of Nipah in Malaysia, which lost an estimated $120 million in pork exports</w:t>
      </w:r>
      <w:ins w:id="891" w:author="Karissa Whiting" w:date="2015-12-01T09:52:00Z">
        <w:r w:rsidR="001E2AA2" w:rsidRPr="00C3411E">
          <w:rPr>
            <w:vertAlign w:val="superscript"/>
          </w:rPr>
          <w:footnoteReference w:id="109"/>
        </w:r>
        <w:r w:rsidR="001E2AA2" w:rsidRPr="00C3411E">
          <w:t xml:space="preserve"> </w:t>
        </w:r>
      </w:ins>
      <w:r w:rsidRPr="00C3411E">
        <w:rPr>
          <w:vertAlign w:val="superscript"/>
        </w:rPr>
        <w:footnoteReference w:id="110"/>
      </w:r>
      <w:r w:rsidRPr="00C3411E">
        <w:t>.</w:t>
      </w:r>
    </w:p>
    <w:p w14:paraId="7B708C89" w14:textId="04000B1B" w:rsidR="005376C1" w:rsidRPr="00C3411E" w:rsidRDefault="00BB38E8">
      <w:pPr>
        <w:pStyle w:val="normal0"/>
        <w:spacing w:line="480" w:lineRule="auto"/>
        <w:ind w:firstLine="720"/>
      </w:pPr>
      <w:r w:rsidRPr="00C3411E">
        <w:t xml:space="preserve">Economic losses from outbreaks extend beyond the outbreak country markets and affect </w:t>
      </w:r>
      <w:ins w:id="894" w:author="Karissa Whiting" w:date="2015-12-03T14:14:00Z">
        <w:r w:rsidR="00400954">
          <w:t xml:space="preserve">  the economies of </w:t>
        </w:r>
      </w:ins>
      <w:r w:rsidRPr="00C3411E">
        <w:t>trade partners as well. These secondary effects may be exacerbated in the future, as individual country economies become more dependent on foreign goods. China is the largest source of U.S. imports overall, accounting for over 21% of total U.S</w:t>
      </w:r>
      <w:r w:rsidRPr="00C3411E">
        <w:rPr>
          <w:b/>
        </w:rPr>
        <w:t xml:space="preserve">. </w:t>
      </w:r>
      <w:r w:rsidRPr="00C3411E">
        <w:t>imports in 2015</w:t>
      </w:r>
      <w:r w:rsidRPr="00C3411E">
        <w:rPr>
          <w:vertAlign w:val="superscript"/>
        </w:rPr>
        <w:footnoteReference w:id="111"/>
      </w:r>
      <w:r w:rsidRPr="00C3411E">
        <w:t>. China is a hotspot for disease emergence, and future disruptions to China’s economy similar to the 1997 avian influenza outbreak</w:t>
      </w:r>
      <w:ins w:id="895" w:author="Karissa Whiting" w:date="2015-12-03T11:47:00Z">
        <w:r w:rsidR="009E22BF" w:rsidRPr="00C3411E">
          <w:t xml:space="preserve"> </w:t>
        </w:r>
      </w:ins>
      <w:r w:rsidRPr="00C3411E">
        <w:t>or 2003 SARS outbreak would have significant effects on the U.S. markets and consumption of these goods</w:t>
      </w:r>
      <w:ins w:id="896" w:author="Karissa" w:date="2015-12-01T08:30:00Z">
        <w:r w:rsidR="00815666" w:rsidRPr="00C3411E">
          <w:rPr>
            <w:vertAlign w:val="superscript"/>
          </w:rPr>
          <w:footnoteReference w:id="112"/>
        </w:r>
        <w:r w:rsidR="00815666" w:rsidRPr="00C3411E">
          <w:t xml:space="preserve"> </w:t>
        </w:r>
        <w:r w:rsidR="00815666" w:rsidRPr="00C3411E">
          <w:rPr>
            <w:vertAlign w:val="superscript"/>
          </w:rPr>
          <w:footnoteReference w:id="113"/>
        </w:r>
        <w:r w:rsidR="00815666" w:rsidRPr="00C3411E">
          <w:t xml:space="preserve"> </w:t>
        </w:r>
        <w:r w:rsidR="00815666" w:rsidRPr="00C3411E">
          <w:rPr>
            <w:vertAlign w:val="superscript"/>
          </w:rPr>
          <w:footnoteReference w:id="114"/>
        </w:r>
        <w:r w:rsidR="00815666" w:rsidRPr="00C3411E">
          <w:t xml:space="preserve"> </w:t>
        </w:r>
      </w:ins>
      <w:r w:rsidRPr="00C3411E">
        <w:rPr>
          <w:vertAlign w:val="superscript"/>
        </w:rPr>
        <w:footnoteReference w:id="115"/>
      </w:r>
      <w:r w:rsidRPr="00C3411E">
        <w:t>.</w:t>
      </w:r>
    </w:p>
    <w:p w14:paraId="27CC6878" w14:textId="30AAC11F" w:rsidR="005376C1" w:rsidRPr="00C3411E" w:rsidRDefault="00BB38E8">
      <w:pPr>
        <w:pStyle w:val="normal0"/>
        <w:spacing w:line="480" w:lineRule="auto"/>
        <w:ind w:firstLine="720"/>
      </w:pPr>
      <w:r w:rsidRPr="00C3411E">
        <w:t xml:space="preserve">Often markets fall due </w:t>
      </w:r>
      <w:del w:id="903" w:author="Karissa Whiting" w:date="2015-12-03T11:48:00Z">
        <w:r w:rsidRPr="00C3411E" w:rsidDel="009E22BF">
          <w:delText>to decreased demand for a particular country export as</w:delText>
        </w:r>
      </w:del>
      <w:ins w:id="904" w:author="Karissa Whiting" w:date="2015-12-03T11:48:00Z">
        <w:r w:rsidR="009E22BF" w:rsidRPr="00C3411E">
          <w:t>as</w:t>
        </w:r>
      </w:ins>
      <w:r w:rsidRPr="00C3411E">
        <w:t xml:space="preserve"> consumer confidence</w:t>
      </w:r>
      <w:ins w:id="905" w:author="Karissa Whiting" w:date="2015-12-03T14:15:00Z">
        <w:r w:rsidR="00400954">
          <w:t xml:space="preserve"> in a product</w:t>
        </w:r>
      </w:ins>
      <w:r w:rsidRPr="00C3411E">
        <w:t xml:space="preserve"> declines</w:t>
      </w:r>
      <w:ins w:id="906" w:author="Karissa Whiting" w:date="2015-12-03T11:49:00Z">
        <w:r w:rsidR="009E22BF" w:rsidRPr="00C3411E">
          <w:rPr>
            <w:rStyle w:val="FootnoteReference"/>
          </w:rPr>
          <w:footnoteReference w:id="116"/>
        </w:r>
      </w:ins>
      <w:r w:rsidRPr="00C3411E">
        <w:t>. Sometimes, this can lead to increase in demand for an alternative good. After the 2004 outbreak of Avian influenza prices of non-poultry meats rose 30% as demand increased for meat goods that were considered more safe</w:t>
      </w:r>
      <w:r w:rsidRPr="00C3411E">
        <w:rPr>
          <w:vertAlign w:val="superscript"/>
        </w:rPr>
        <w:footnoteReference w:id="117"/>
      </w:r>
      <w:r w:rsidRPr="00C3411E">
        <w:t xml:space="preserve">. </w:t>
      </w:r>
      <w:del w:id="908" w:author="Karissa Whiting" w:date="2015-12-03T11:50:00Z">
        <w:r w:rsidRPr="00C3411E" w:rsidDel="009E22BF">
          <w:delText>In some cases, this</w:delText>
        </w:r>
      </w:del>
      <w:ins w:id="909" w:author="Karissa Whiting" w:date="2015-12-03T11:50:00Z">
        <w:r w:rsidR="009E22BF" w:rsidRPr="00C3411E">
          <w:t>This</w:t>
        </w:r>
      </w:ins>
      <w:r w:rsidRPr="00C3411E">
        <w:t xml:space="preserve"> </w:t>
      </w:r>
      <w:del w:id="910" w:author="Karissa Whiting" w:date="2015-12-03T11:49:00Z">
        <w:r w:rsidRPr="00C3411E" w:rsidDel="009E22BF">
          <w:delText>may mea</w:delText>
        </w:r>
      </w:del>
      <w:ins w:id="911" w:author="Karissa Whiting" w:date="2015-12-03T11:49:00Z">
        <w:r w:rsidR="009E22BF" w:rsidRPr="00C3411E">
          <w:t>ca</w:t>
        </w:r>
      </w:ins>
      <w:r w:rsidRPr="00C3411E">
        <w:t>n</w:t>
      </w:r>
      <w:ins w:id="912" w:author="Karissa Whiting" w:date="2015-12-03T11:50:00Z">
        <w:r w:rsidR="009E22BF" w:rsidRPr="00C3411E">
          <w:t xml:space="preserve"> translate into higher</w:t>
        </w:r>
      </w:ins>
      <w:del w:id="913" w:author="Karissa Whiting" w:date="2015-12-03T11:50:00Z">
        <w:r w:rsidRPr="00C3411E" w:rsidDel="009E22BF">
          <w:delText xml:space="preserve"> increas</w:delText>
        </w:r>
      </w:del>
      <w:del w:id="914" w:author="Karissa Whiting" w:date="2015-12-03T11:49:00Z">
        <w:r w:rsidRPr="00C3411E" w:rsidDel="009E22BF">
          <w:delText>ed</w:delText>
        </w:r>
      </w:del>
      <w:r w:rsidRPr="00C3411E">
        <w:t xml:space="preserve"> export income for trading partners that </w:t>
      </w:r>
      <w:del w:id="915" w:author="Karissa Whiting" w:date="2015-12-03T11:50:00Z">
        <w:r w:rsidRPr="00C3411E" w:rsidDel="009E22BF">
          <w:delText xml:space="preserve">can </w:delText>
        </w:r>
      </w:del>
      <w:r w:rsidRPr="00C3411E">
        <w:t xml:space="preserve">sell products to help meet </w:t>
      </w:r>
      <w:del w:id="916" w:author="Karissa Whiting" w:date="2015-12-03T11:50:00Z">
        <w:r w:rsidRPr="00C3411E" w:rsidDel="009E22BF">
          <w:delText xml:space="preserve">this </w:delText>
        </w:r>
      </w:del>
      <w:ins w:id="917" w:author="Karissa Whiting" w:date="2015-12-03T11:50:00Z">
        <w:r w:rsidR="009E22BF" w:rsidRPr="00C3411E">
          <w:t xml:space="preserve">the </w:t>
        </w:r>
      </w:ins>
      <w:r w:rsidRPr="00C3411E">
        <w:t>raised demand for alternative goods.</w:t>
      </w:r>
    </w:p>
    <w:p w14:paraId="476891B0" w14:textId="31DE445B" w:rsidR="005376C1" w:rsidRPr="00C3411E" w:rsidRDefault="00BB38E8" w:rsidP="009A4C30">
      <w:pPr>
        <w:pStyle w:val="normal0"/>
        <w:spacing w:line="480" w:lineRule="auto"/>
        <w:ind w:firstLine="720"/>
      </w:pPr>
      <w:r w:rsidRPr="00C3411E">
        <w:t>Furthermore, when demand remains but trade bans or production losses due to an outbreak limit a country’s ability to meet the demand, competing markets may have the opportunity to increase their trade flow to replace the lost supply. Following the first case of BSE in the U.S., beef and cattle exports dropped and consumers of U.S. livestock products who instituted bans against import of U.S. goods, began looking to Australia, New Zealand, and South America to cover the shortage, allowing these markets to flourish</w:t>
      </w:r>
      <w:r w:rsidRPr="00C3411E">
        <w:rPr>
          <w:vertAlign w:val="superscript"/>
        </w:rPr>
        <w:footnoteReference w:id="118"/>
      </w:r>
      <w:r w:rsidRPr="00C3411E">
        <w:t xml:space="preserve">. A similar positive effect may be seen in U.S. poultry markets if outbreaks of Avian Influenza continue in </w:t>
      </w:r>
      <w:ins w:id="918" w:author="Andrew Huff" w:date="2015-11-24T09:59:00Z">
        <w:r w:rsidR="00CD1818" w:rsidRPr="00C3411E">
          <w:t>Asian</w:t>
        </w:r>
      </w:ins>
      <w:r w:rsidRPr="00C3411E">
        <w:t xml:space="preserve"> countries. If the U.S. continues to remain free of Avian Influenza outbreaks, </w:t>
      </w:r>
      <w:ins w:id="919" w:author="Karissa Whiting" w:date="2015-12-03T11:51:00Z">
        <w:r w:rsidR="009E22BF" w:rsidRPr="00C3411E">
          <w:t xml:space="preserve">it is predicted that </w:t>
        </w:r>
      </w:ins>
      <w:r w:rsidRPr="00C3411E">
        <w:t>the</w:t>
      </w:r>
      <w:ins w:id="920" w:author="Karissa Whiting" w:date="2015-12-03T11:52:00Z">
        <w:r w:rsidR="009E22BF" w:rsidRPr="00C3411E">
          <w:t xml:space="preserve"> U.S.</w:t>
        </w:r>
      </w:ins>
      <w:r w:rsidRPr="00C3411E">
        <w:t xml:space="preserve"> poultry industry may expand to cover the losses of the </w:t>
      </w:r>
      <w:ins w:id="921" w:author="Andrew Huff" w:date="2015-11-24T09:59:00Z">
        <w:r w:rsidR="00CD1818" w:rsidRPr="00C3411E">
          <w:t>Asian</w:t>
        </w:r>
      </w:ins>
      <w:r w:rsidRPr="00C3411E">
        <w:t xml:space="preserve"> markets</w:t>
      </w:r>
      <w:r w:rsidRPr="00C3411E">
        <w:rPr>
          <w:vertAlign w:val="superscript"/>
        </w:rPr>
        <w:footnoteReference w:id="119"/>
      </w:r>
      <w:r w:rsidRPr="00C3411E">
        <w:t xml:space="preserve">. </w:t>
      </w:r>
      <w:ins w:id="922" w:author="Karissa Whiting" w:date="2015-12-03T11:59:00Z">
        <w:r w:rsidR="009A4C30" w:rsidRPr="00C3411E">
          <w:t xml:space="preserve">Therefore, </w:t>
        </w:r>
      </w:ins>
      <w:ins w:id="923" w:author="Karissa Whiting" w:date="2015-12-03T11:58:00Z">
        <w:r w:rsidR="009A4C30" w:rsidRPr="00C3411E">
          <w:t>d</w:t>
        </w:r>
      </w:ins>
      <w:ins w:id="924" w:author="Karissa Whiting" w:date="2015-12-03T11:54:00Z">
        <w:r w:rsidR="003C2AA8" w:rsidRPr="00C3411E">
          <w:t>isease outbreaks</w:t>
        </w:r>
      </w:ins>
      <w:ins w:id="925" w:author="Karissa Whiting" w:date="2015-12-03T11:56:00Z">
        <w:r w:rsidR="009A4C30" w:rsidRPr="00C3411E">
          <w:t xml:space="preserve"> or </w:t>
        </w:r>
      </w:ins>
      <w:ins w:id="926" w:author="Karissa Whiting" w:date="2015-12-03T11:58:00Z">
        <w:r w:rsidR="009A4C30" w:rsidRPr="00C3411E">
          <w:t>heightened perception</w:t>
        </w:r>
      </w:ins>
      <w:ins w:id="927" w:author="Karissa Whiting" w:date="2015-12-03T11:56:00Z">
        <w:r w:rsidR="009A4C30" w:rsidRPr="00C3411E">
          <w:t xml:space="preserve"> of disease risk </w:t>
        </w:r>
      </w:ins>
      <w:ins w:id="928" w:author="Karissa Whiting" w:date="2015-12-03T11:58:00Z">
        <w:r w:rsidR="009A4C30" w:rsidRPr="00C3411E">
          <w:t xml:space="preserve">among consumers </w:t>
        </w:r>
      </w:ins>
      <w:ins w:id="929" w:author="Karissa Whiting" w:date="2015-12-03T11:56:00Z">
        <w:r w:rsidR="009A4C30" w:rsidRPr="00C3411E">
          <w:t xml:space="preserve">can have </w:t>
        </w:r>
      </w:ins>
      <w:ins w:id="930" w:author="Karissa Whiting" w:date="2015-12-03T12:00:00Z">
        <w:r w:rsidR="009A4C30" w:rsidRPr="00C3411E">
          <w:t xml:space="preserve">both </w:t>
        </w:r>
      </w:ins>
      <w:ins w:id="931" w:author="Karissa Whiting" w:date="2015-12-03T11:56:00Z">
        <w:r w:rsidR="009A4C30" w:rsidRPr="00C3411E">
          <w:t>positive or negative effect</w:t>
        </w:r>
      </w:ins>
      <w:ins w:id="932" w:author="Karissa Whiting" w:date="2015-12-03T11:59:00Z">
        <w:r w:rsidR="009A4C30" w:rsidRPr="00C3411E">
          <w:t>s</w:t>
        </w:r>
      </w:ins>
      <w:ins w:id="933" w:author="Karissa Whiting" w:date="2015-12-03T11:56:00Z">
        <w:r w:rsidR="009A4C30" w:rsidRPr="00C3411E">
          <w:t xml:space="preserve"> </w:t>
        </w:r>
      </w:ins>
      <w:ins w:id="934" w:author="Karissa Whiting" w:date="2015-12-03T11:57:00Z">
        <w:r w:rsidR="009A4C30" w:rsidRPr="00C3411E">
          <w:t xml:space="preserve">on </w:t>
        </w:r>
      </w:ins>
      <w:ins w:id="935" w:author="Karissa Whiting" w:date="2015-12-03T11:58:00Z">
        <w:r w:rsidR="009A4C30" w:rsidRPr="00C3411E">
          <w:t xml:space="preserve">trade </w:t>
        </w:r>
      </w:ins>
      <w:ins w:id="936" w:author="Karissa Whiting" w:date="2015-12-03T11:57:00Z">
        <w:r w:rsidR="009A4C30" w:rsidRPr="00C3411E">
          <w:t xml:space="preserve">profits and </w:t>
        </w:r>
      </w:ins>
      <w:ins w:id="937" w:author="Karissa Whiting" w:date="2015-12-03T11:59:00Z">
        <w:r w:rsidR="009A4C30" w:rsidRPr="00C3411E">
          <w:t xml:space="preserve">sector </w:t>
        </w:r>
      </w:ins>
      <w:ins w:id="938" w:author="Karissa Whiting" w:date="2015-12-03T11:58:00Z">
        <w:r w:rsidR="009A4C30" w:rsidRPr="00C3411E">
          <w:t xml:space="preserve">revenues depending on the </w:t>
        </w:r>
      </w:ins>
      <w:ins w:id="939" w:author="Karissa Whiting" w:date="2015-12-03T12:00:00Z">
        <w:r w:rsidR="009A4C30" w:rsidRPr="00C3411E">
          <w:t xml:space="preserve">relation of the goods being sold to the specific outbreak (e.g. beef trade decreases </w:t>
        </w:r>
      </w:ins>
      <w:ins w:id="940" w:author="Karissa Whiting" w:date="2015-12-03T12:01:00Z">
        <w:r w:rsidR="009A4C30" w:rsidRPr="00C3411E">
          <w:t>during BSE outbreak, but can increase during Avian Influenza outbreak)</w:t>
        </w:r>
      </w:ins>
      <w:ins w:id="941" w:author="Karissa Whiting" w:date="2015-12-03T12:00:00Z">
        <w:r w:rsidR="009A4C30" w:rsidRPr="00C3411E">
          <w:t>.</w:t>
        </w:r>
      </w:ins>
    </w:p>
    <w:p w14:paraId="3F09E653" w14:textId="3DEA4DD0" w:rsidR="005376C1" w:rsidRPr="00C3411E" w:rsidRDefault="00BB38E8" w:rsidP="009A4C30">
      <w:pPr>
        <w:pStyle w:val="normal0"/>
        <w:spacing w:line="480" w:lineRule="auto"/>
      </w:pPr>
      <w:r w:rsidRPr="00C3411E">
        <w:rPr>
          <w:b/>
        </w:rPr>
        <w:t>Other Profiting Sectors</w:t>
      </w:r>
    </w:p>
    <w:p w14:paraId="79D5E447" w14:textId="10FE5C6F" w:rsidR="005376C1" w:rsidRPr="00C3411E" w:rsidRDefault="00DD2CE9" w:rsidP="00EC48A1">
      <w:pPr>
        <w:pStyle w:val="normal0"/>
        <w:spacing w:line="480" w:lineRule="auto"/>
        <w:ind w:firstLine="720"/>
      </w:pPr>
      <w:ins w:id="942" w:author="Karissa Whiting" w:date="2015-12-03T12:05:00Z">
        <w:r w:rsidRPr="00C3411E">
          <w:t>Changes in consumer sentiment during outbreaks have sma</w:t>
        </w:r>
        <w:r w:rsidRPr="002773D1">
          <w:t>ller scale effects as well, and can result in</w:t>
        </w:r>
      </w:ins>
      <w:ins w:id="943" w:author="Karissa Whiting" w:date="2015-12-03T12:06:00Z">
        <w:r w:rsidRPr="00545CA9">
          <w:t xml:space="preserve"> </w:t>
        </w:r>
      </w:ins>
      <w:ins w:id="944" w:author="Karissa Whiting" w:date="2015-12-03T12:09:00Z">
        <w:r w:rsidR="002C512D" w:rsidRPr="00F80115">
          <w:t>unusual success</w:t>
        </w:r>
      </w:ins>
      <w:ins w:id="945" w:author="Karissa Whiting" w:date="2015-12-03T12:05:00Z">
        <w:r w:rsidRPr="00AC7B93">
          <w:t xml:space="preserve"> </w:t>
        </w:r>
      </w:ins>
      <w:ins w:id="946" w:author="Karissa Whiting" w:date="2015-12-03T12:09:00Z">
        <w:r w:rsidR="002C512D" w:rsidRPr="00D30E06">
          <w:t xml:space="preserve">for </w:t>
        </w:r>
      </w:ins>
      <w:ins w:id="947" w:author="Karissa Whiting" w:date="2015-12-03T12:08:00Z">
        <w:r w:rsidR="002C512D" w:rsidRPr="002B7ED6">
          <w:t xml:space="preserve">specific </w:t>
        </w:r>
      </w:ins>
      <w:ins w:id="948" w:author="Karissa Whiting" w:date="2015-12-03T12:09:00Z">
        <w:r w:rsidR="002C512D" w:rsidRPr="00A65F60">
          <w:t>products or services</w:t>
        </w:r>
      </w:ins>
      <w:ins w:id="949" w:author="Karissa Whiting" w:date="2015-12-03T12:14:00Z">
        <w:r w:rsidR="00EC48A1" w:rsidRPr="00C3411E">
          <w:t xml:space="preserve"> used by the public</w:t>
        </w:r>
      </w:ins>
      <w:ins w:id="950" w:author="Karissa Whiting" w:date="2015-12-03T12:09:00Z">
        <w:r w:rsidR="002C512D" w:rsidRPr="00C3411E">
          <w:t>.</w:t>
        </w:r>
      </w:ins>
      <w:ins w:id="951" w:author="Karissa Whiting" w:date="2015-12-03T12:06:00Z">
        <w:r w:rsidRPr="00C3411E">
          <w:t xml:space="preserve"> The</w:t>
        </w:r>
      </w:ins>
      <w:r w:rsidR="00BB38E8" w:rsidRPr="00C3411E">
        <w:t xml:space="preserve"> </w:t>
      </w:r>
      <w:ins w:id="952" w:author="Karissa Whiting" w:date="2015-12-03T12:12:00Z">
        <w:r w:rsidR="00E02626" w:rsidRPr="00C3411E">
          <w:t xml:space="preserve">demand surges for PPE during the 2003 </w:t>
        </w:r>
      </w:ins>
      <w:r w:rsidR="00BB38E8" w:rsidRPr="00C3411E">
        <w:t xml:space="preserve">SARS outbreak </w:t>
      </w:r>
      <w:ins w:id="953" w:author="Karissa Whiting" w:date="2015-12-03T12:12:00Z">
        <w:r w:rsidR="00E02626" w:rsidRPr="00C3411E">
          <w:t xml:space="preserve">in China </w:t>
        </w:r>
      </w:ins>
      <w:del w:id="954" w:author="Karissa Whiting" w:date="2015-12-03T12:12:00Z">
        <w:r w:rsidR="00BB38E8" w:rsidRPr="00C3411E" w:rsidDel="00E02626">
          <w:delText xml:space="preserve"> created demand surges for PPE and other protective products. However, the demand for these products in China </w:delText>
        </w:r>
      </w:del>
      <w:r w:rsidR="00BB38E8" w:rsidRPr="00C3411E">
        <w:t>was unusually galvanized by public consumers</w:t>
      </w:r>
      <w:ins w:id="955" w:author="Karissa Whiting" w:date="2015-12-03T12:13:00Z">
        <w:r w:rsidR="00E02626" w:rsidRPr="00C3411E">
          <w:t>, and s</w:t>
        </w:r>
      </w:ins>
      <w:r w:rsidR="00BB38E8" w:rsidRPr="00C3411E">
        <w:t>upermarkets and hypermarkets saw a short term doubling of business through increased</w:t>
      </w:r>
      <w:ins w:id="956" w:author="Karissa Whiting" w:date="2015-12-03T12:31:00Z">
        <w:r w:rsidR="00DC0C16" w:rsidRPr="00C3411E">
          <w:t xml:space="preserve"> sale of</w:t>
        </w:r>
      </w:ins>
      <w:r w:rsidR="00BB38E8" w:rsidRPr="00C3411E">
        <w:t xml:space="preserve"> disinfectant and hygiene produc</w:t>
      </w:r>
      <w:ins w:id="957" w:author="Karissa Whiting" w:date="2015-12-03T12:13:00Z">
        <w:r w:rsidR="00E02626" w:rsidRPr="00C3411E">
          <w:t>ts</w:t>
        </w:r>
      </w:ins>
      <w:r w:rsidR="00BB38E8" w:rsidRPr="00C3411E">
        <w:rPr>
          <w:vertAlign w:val="superscript"/>
        </w:rPr>
        <w:footnoteReference w:id="120"/>
      </w:r>
      <w:r w:rsidR="00BB38E8" w:rsidRPr="00C3411E">
        <w:t>.</w:t>
      </w:r>
      <w:ins w:id="958" w:author="Karissa Whiting" w:date="2015-12-03T12:24:00Z">
        <w:r w:rsidR="00A45AAC" w:rsidRPr="00C3411E">
          <w:t xml:space="preserve"> Some businesses, like CK Life Sciences International who markete</w:t>
        </w:r>
        <w:r w:rsidR="00DC0C16" w:rsidRPr="00C3411E">
          <w:t>d their health beverage drink Vi</w:t>
        </w:r>
        <w:r w:rsidR="00A45AAC" w:rsidRPr="00C3411E">
          <w:t>tagen as helping fight SARS, saw ne</w:t>
        </w:r>
        <w:r w:rsidR="00DC0C16" w:rsidRPr="00C3411E">
          <w:t>w avenues for profit</w:t>
        </w:r>
        <w:r w:rsidR="00A45AAC" w:rsidRPr="00C3411E">
          <w:t xml:space="preserve"> </w:t>
        </w:r>
      </w:ins>
      <w:ins w:id="959" w:author="Karissa Whiting" w:date="2015-12-03T12:28:00Z">
        <w:r w:rsidR="00DC0C16" w:rsidRPr="00C3411E">
          <w:t xml:space="preserve">in </w:t>
        </w:r>
      </w:ins>
      <w:ins w:id="960" w:author="Karissa Whiting" w:date="2015-12-03T12:29:00Z">
        <w:r w:rsidR="00DC0C16" w:rsidRPr="00C3411E">
          <w:t>this new market for preventative products</w:t>
        </w:r>
      </w:ins>
      <w:ins w:id="961" w:author="Karissa Whiting" w:date="2015-12-03T12:24:00Z">
        <w:r w:rsidR="00A45AAC" w:rsidRPr="00C3411E">
          <w:t>.</w:t>
        </w:r>
      </w:ins>
      <w:ins w:id="962" w:author="Karissa Whiting" w:date="2015-12-03T12:25:00Z">
        <w:r w:rsidR="00A45AAC" w:rsidRPr="00C3411E">
          <w:rPr>
            <w:vertAlign w:val="superscript"/>
          </w:rPr>
          <w:footnoteReference w:id="121"/>
        </w:r>
      </w:ins>
      <w:ins w:id="965" w:author="Karissa Whiting" w:date="2015-12-03T12:30:00Z">
        <w:r w:rsidR="00DC0C16" w:rsidRPr="00C3411E">
          <w:t xml:space="preserve"> </w:t>
        </w:r>
      </w:ins>
      <w:ins w:id="966" w:author="Karissa Whiting" w:date="2015-12-03T12:24:00Z">
        <w:r w:rsidR="00A45AAC" w:rsidRPr="00C3411E">
          <w:t>The Federal Trade Commission (FTC), the U.S. Food and Drug Administration (FDA), and Margaret Chan, Hong Kong’s director of health, even criticized some companies for exploiting the high demand and consumer ignorance surrounding the SARS outbreak in China</w:t>
        </w:r>
        <w:r w:rsidR="00A45AAC" w:rsidRPr="00C3411E">
          <w:rPr>
            <w:vertAlign w:val="superscript"/>
          </w:rPr>
          <w:footnoteReference w:id="122"/>
        </w:r>
        <w:r w:rsidR="00A45AAC" w:rsidRPr="00C3411E">
          <w:t>.</w:t>
        </w:r>
      </w:ins>
      <w:del w:id="969" w:author="Karissa Whiting" w:date="2015-12-03T12:24:00Z">
        <w:r w:rsidR="00BB38E8" w:rsidRPr="00C3411E" w:rsidDel="00A45AAC">
          <w:delText>CK Life Sciences International began producing</w:delText>
        </w:r>
      </w:del>
      <w:del w:id="970" w:author="Karissa Whiting" w:date="2015-12-03T12:20:00Z">
        <w:r w:rsidR="00BB38E8" w:rsidRPr="00C3411E" w:rsidDel="00A45AAC">
          <w:delText xml:space="preserve"> </w:delText>
        </w:r>
      </w:del>
      <w:del w:id="971" w:author="Karissa Whiting" w:date="2015-12-03T12:24:00Z">
        <w:r w:rsidR="00BB38E8" w:rsidRPr="00C3411E" w:rsidDel="00A45AAC">
          <w:delText>Vitagen, a beverage that they claimed prevented SARS infection by boosting the immune system</w:delText>
        </w:r>
        <w:r w:rsidR="00BB38E8" w:rsidRPr="00C3411E" w:rsidDel="00A45AAC">
          <w:rPr>
            <w:vertAlign w:val="superscript"/>
          </w:rPr>
          <w:footnoteReference w:id="123"/>
        </w:r>
        <w:r w:rsidR="00BB38E8" w:rsidRPr="00C3411E" w:rsidDel="00A45AAC">
          <w:delText>.</w:delText>
        </w:r>
      </w:del>
      <w:r w:rsidR="00BB38E8" w:rsidRPr="00C3411E">
        <w:t xml:space="preserve"> The FTC released an official warning </w:t>
      </w:r>
      <w:ins w:id="974" w:author="Karissa Whiting" w:date="2015-12-03T12:31:00Z">
        <w:r w:rsidR="00DC0C16" w:rsidRPr="00C3411E">
          <w:t>to online companies</w:t>
        </w:r>
      </w:ins>
      <w:ins w:id="975" w:author="Karissa Whiting" w:date="2015-12-03T12:32:00Z">
        <w:r w:rsidR="00DC0C16" w:rsidRPr="00C3411E">
          <w:t xml:space="preserve"> that marketed these fraudulent products,</w:t>
        </w:r>
      </w:ins>
      <w:ins w:id="976" w:author="Karissa Whiting" w:date="2015-12-03T12:31:00Z">
        <w:r w:rsidR="00DC0C16" w:rsidRPr="00C3411E">
          <w:t xml:space="preserve"> and ordered removal of any claims or suggestions </w:t>
        </w:r>
      </w:ins>
      <w:ins w:id="977" w:author="Karissa Whiting" w:date="2015-12-03T12:32:00Z">
        <w:r w:rsidR="00DC0C16" w:rsidRPr="00C3411E">
          <w:t xml:space="preserve">that </w:t>
        </w:r>
      </w:ins>
      <w:ins w:id="978" w:author="Karissa Whiting" w:date="2015-12-03T12:31:00Z">
        <w:r w:rsidR="00DC0C16" w:rsidRPr="00C3411E">
          <w:t>t</w:t>
        </w:r>
      </w:ins>
      <w:r w:rsidR="00BB38E8" w:rsidRPr="00C3411E">
        <w:t>heir products would protect against, treat, or cure SARS without any scientific proof to support these claims</w:t>
      </w:r>
      <w:ins w:id="979" w:author="Karissa Whiting" w:date="2015-12-03T12:33:00Z">
        <w:r w:rsidR="00DC0C16" w:rsidRPr="00C3411E">
          <w:rPr>
            <w:vertAlign w:val="superscript"/>
          </w:rPr>
          <w:footnoteReference w:id="124"/>
        </w:r>
        <w:r w:rsidR="00DC0C16" w:rsidRPr="00C3411E">
          <w:t>.</w:t>
        </w:r>
      </w:ins>
      <w:del w:id="982" w:author="Karissa Whiting" w:date="2015-12-03T12:30:00Z">
        <w:r w:rsidR="00BB38E8" w:rsidRPr="00C3411E" w:rsidDel="00DC0C16">
          <w:delText>. The FTC ordered</w:delText>
        </w:r>
      </w:del>
      <w:del w:id="983" w:author="Karissa Whiting" w:date="2015-12-03T12:33:00Z">
        <w:r w:rsidR="00BB38E8" w:rsidRPr="00C3411E" w:rsidDel="00DC0C16">
          <w:delText xml:space="preserve"> the removal of any misleading or deceptive claims</w:delText>
        </w:r>
      </w:del>
      <w:del w:id="984" w:author="Karissa Whiting" w:date="2015-12-03T12:30:00Z">
        <w:r w:rsidR="00BB38E8" w:rsidRPr="00C3411E" w:rsidDel="00DC0C16">
          <w:delText xml:space="preserve"> from these fraudulent websites</w:delText>
        </w:r>
      </w:del>
      <w:del w:id="985" w:author="Karissa Whiting" w:date="2015-12-03T12:33:00Z">
        <w:r w:rsidR="00BB38E8" w:rsidRPr="00C3411E" w:rsidDel="00DC0C16">
          <w:delText>.</w:delText>
        </w:r>
      </w:del>
    </w:p>
    <w:p w14:paraId="20CF7F86" w14:textId="09759AED" w:rsidR="005376C1" w:rsidRPr="00C3411E" w:rsidRDefault="00BB38E8" w:rsidP="00F74A59">
      <w:pPr>
        <w:pStyle w:val="normal0"/>
        <w:spacing w:line="480" w:lineRule="auto"/>
        <w:ind w:firstLine="720"/>
      </w:pPr>
      <w:r w:rsidRPr="00C3411E">
        <w:t>Another sector that experiences gains d</w:t>
      </w:r>
      <w:ins w:id="986" w:author="Karissa Whiting" w:date="2015-12-03T12:34:00Z">
        <w:r w:rsidR="00F74A59" w:rsidRPr="00C3411E">
          <w:t>irectly related</w:t>
        </w:r>
      </w:ins>
      <w:r w:rsidRPr="00C3411E">
        <w:t xml:space="preserve"> to </w:t>
      </w:r>
      <w:ins w:id="987" w:author="Karissa Whiting" w:date="2015-12-03T12:34:00Z">
        <w:r w:rsidR="00F74A59" w:rsidRPr="00C3411E">
          <w:t xml:space="preserve">outbreak </w:t>
        </w:r>
      </w:ins>
      <w:del w:id="988" w:author="Karissa Whiting" w:date="2015-12-03T12:34:00Z">
        <w:r w:rsidRPr="00C3411E" w:rsidDel="00F74A59">
          <w:delText xml:space="preserve">pandemic-related </w:delText>
        </w:r>
      </w:del>
      <w:r w:rsidRPr="00C3411E">
        <w:t xml:space="preserve">fear </w:t>
      </w:r>
      <w:ins w:id="989" w:author="Karissa Whiting" w:date="2015-12-03T12:35:00Z">
        <w:r w:rsidR="00F74A59" w:rsidRPr="00C3411E">
          <w:t xml:space="preserve">is that of </w:t>
        </w:r>
      </w:ins>
      <w:r w:rsidRPr="00C3411E">
        <w:t>Insurance companies</w:t>
      </w:r>
      <w:del w:id="990" w:author="Karissa Whiting" w:date="2015-12-03T12:35:00Z">
        <w:r w:rsidRPr="00C3411E" w:rsidDel="00F74A59">
          <w:delText>. For diseases that induce public fear but have low mortality rates, increased sales in life insurance may contribute to insurance company profits</w:delText>
        </w:r>
      </w:del>
      <w:r w:rsidRPr="00C3411E">
        <w:t>. A representative of American International Group (AIG), an insurance company with a large presence in China, stated that the SARS epidemic would boost sales of life insurance and in response AIG would create products specifically catering to SARS concerns</w:t>
      </w:r>
      <w:r w:rsidRPr="00C3411E">
        <w:rPr>
          <w:vertAlign w:val="superscript"/>
        </w:rPr>
        <w:footnoteReference w:id="125"/>
      </w:r>
      <w:r w:rsidRPr="00C3411E">
        <w:t xml:space="preserve">. In addition, new types of insurance are being introduced for private businesses </w:t>
      </w:r>
      <w:del w:id="991" w:author="Karissa Whiting" w:date="2015-12-03T12:37:00Z">
        <w:r w:rsidRPr="00C3411E" w:rsidDel="008C0DE3">
          <w:delText>in response to</w:delText>
        </w:r>
      </w:del>
      <w:ins w:id="992" w:author="Karissa Whiting" w:date="2015-12-03T12:37:00Z">
        <w:r w:rsidR="008C0DE3" w:rsidRPr="00C3411E">
          <w:t>to mitigate</w:t>
        </w:r>
      </w:ins>
      <w:r w:rsidRPr="00C3411E">
        <w:t xml:space="preserve"> pandemic-specific costs. In 2014, Miller Insurance Services and William Gallagher Associates (WGA) announced </w:t>
      </w:r>
      <w:r w:rsidRPr="00C3411E">
        <w:rPr>
          <w:i/>
        </w:rPr>
        <w:t>Pandemic Disease Business Interruption Insurance</w:t>
      </w:r>
      <w:r w:rsidRPr="00C3411E">
        <w:t>, a coverage plan that responds to the direct loss of income due to quarantine events</w:t>
      </w:r>
      <w:r w:rsidRPr="00C3411E">
        <w:rPr>
          <w:vertAlign w:val="superscript"/>
        </w:rPr>
        <w:footnoteReference w:id="126"/>
      </w:r>
      <w:r w:rsidRPr="00C3411E">
        <w:t xml:space="preserve">. This insurance is a direct response to health care facility shutdowns and low revenues in the aftermath of the Dallas, Texas Ebola quarantine. </w:t>
      </w:r>
      <w:commentRangeStart w:id="993"/>
      <w:r w:rsidRPr="00C3411E">
        <w:t>There are few insurers that offer pandemic insurance options for non-physical losses; under standard property policies physical damage is necessary and contamination is often not considered a physical damage with some insurers explicitly writing in a “contamination” exclusion</w:t>
      </w:r>
      <w:r w:rsidRPr="00C3411E">
        <w:rPr>
          <w:vertAlign w:val="superscript"/>
        </w:rPr>
        <w:footnoteReference w:id="127"/>
      </w:r>
      <w:r w:rsidRPr="00C3411E">
        <w:t>.</w:t>
      </w:r>
      <w:commentRangeEnd w:id="993"/>
      <w:r w:rsidR="008C0DE3" w:rsidRPr="00C3411E">
        <w:rPr>
          <w:rStyle w:val="CommentReference"/>
          <w:sz w:val="22"/>
          <w:szCs w:val="22"/>
        </w:rPr>
        <w:commentReference w:id="993"/>
      </w:r>
      <w:r w:rsidRPr="00C3411E">
        <w:t xml:space="preserve"> Insurance companies providing pandemic insurance like Berkshire Hathaway, Catlin Insurance Company, Lexington Insurance Company and their Global Supply Secure Program, Munich Re, and Montpelier Re typically require an official government declaration, often a WHO level 3-6. </w:t>
      </w:r>
    </w:p>
    <w:p w14:paraId="535C048E" w14:textId="19EF0EC8" w:rsidR="005376C1" w:rsidRPr="00C3411E" w:rsidRDefault="00BB38E8" w:rsidP="00671494">
      <w:pPr>
        <w:pStyle w:val="normal0"/>
        <w:spacing w:line="480" w:lineRule="auto"/>
        <w:ind w:firstLine="720"/>
      </w:pPr>
      <w:r w:rsidRPr="00C3411E">
        <w:t xml:space="preserve">There is also a growing market for international pandemic insurance coverage to facilitate the quick deployment of health workers and supplies before an outbreak reaches pandemic-level threat. In response to the 2014 Ebola pandemic, the World Bank began consulting with the African Union, </w:t>
      </w:r>
      <w:ins w:id="994" w:author="Karissa Whiting" w:date="2015-12-03T12:39:00Z">
        <w:r w:rsidR="008C0DE3" w:rsidRPr="00C3411E">
          <w:t xml:space="preserve">the </w:t>
        </w:r>
      </w:ins>
      <w:r w:rsidRPr="00C3411E">
        <w:t>United Nations</w:t>
      </w:r>
      <w:ins w:id="995" w:author="Karissa Whiting" w:date="2015-12-03T12:39:00Z">
        <w:r w:rsidR="008C0DE3" w:rsidRPr="00C3411E">
          <w:t>,</w:t>
        </w:r>
      </w:ins>
      <w:r w:rsidRPr="00C3411E">
        <w:t xml:space="preserve"> and national governments to develop a Pandemic Emergency Facility (PEF) </w:t>
      </w:r>
      <w:del w:id="996" w:author="Karissa Whiting" w:date="2015-12-03T12:39:00Z">
        <w:r w:rsidRPr="00C3411E" w:rsidDel="008C0DE3">
          <w:delText xml:space="preserve">in 2016 </w:delText>
        </w:r>
      </w:del>
      <w:r w:rsidRPr="002773D1">
        <w:t>with an insurance scheme for affected countries and international organizations</w:t>
      </w:r>
      <w:r w:rsidRPr="00C3411E">
        <w:rPr>
          <w:vertAlign w:val="superscript"/>
        </w:rPr>
        <w:footnoteReference w:id="128"/>
      </w:r>
      <w:r w:rsidRPr="00C3411E">
        <w:t>. Much of the planning for this scheme looks to the African Union’s African Risk Capacity, which uses bonds to leverage capital to help countries manage risks of climate change</w:t>
      </w:r>
      <w:r w:rsidRPr="00C3411E">
        <w:rPr>
          <w:vertAlign w:val="superscript"/>
        </w:rPr>
        <w:footnoteReference w:id="129"/>
      </w:r>
      <w:r w:rsidRPr="00C3411E">
        <w:t>. The PEF will cover the costs of deployment of workers, medical equipment and supplies, pharmaceuticals, food and coordination of efforts but not pandemic reconstruction costs. PEF funds will be available to countries and organizations like WHO, World Food Program, UNICEF and Medecins Sans Frontieres. PEF’s Private Insurance Mechanism will insure developing countries by buying insurance coverage from the private sector on their behalf</w:t>
      </w:r>
      <w:del w:id="997" w:author="Karissa Whiting" w:date="2015-12-03T12:41:00Z">
        <w:r w:rsidRPr="00C3411E" w:rsidDel="008C0DE3">
          <w:delText>. A pre-agreed parametric trigger would ensure quick payouts in a pandemic event because loss assessments are therefore not required</w:delText>
        </w:r>
      </w:del>
      <w:r w:rsidRPr="00C3411E">
        <w:t>. Projected risks to investors will likely make premiums for the Pandemic Emergency Facility expensive and therefore only useful when a large pandemic payout is needed</w:t>
      </w:r>
      <w:r w:rsidRPr="00C3411E">
        <w:rPr>
          <w:vertAlign w:val="superscript"/>
        </w:rPr>
        <w:footnoteReference w:id="130"/>
      </w:r>
      <w:r w:rsidRPr="00C3411E">
        <w:t xml:space="preserve">. Country-level pandemic insurance may be an economically efficient mechanism as well, as countries will have access to finances to control an outbreak or epidemic before there is pandemic threat and large sums of foreign aid is needed. As a result, there is a growing market for pandemic-related insurance coverage and companies have potential to profit from both private healthcare companies, countries and programs like PEF. </w:t>
      </w:r>
    </w:p>
    <w:p w14:paraId="0B3010BB" w14:textId="2B07DE71" w:rsidR="00620F32" w:rsidRPr="00C3411E" w:rsidDel="00B65E74" w:rsidRDefault="00620F32">
      <w:pPr>
        <w:pStyle w:val="normal0"/>
        <w:spacing w:line="480" w:lineRule="auto"/>
        <w:rPr>
          <w:ins w:id="998" w:author="Andrew Huff" w:date="2015-11-24T10:07:00Z"/>
          <w:del w:id="999" w:author="Karissa" w:date="2015-12-01T07:21:00Z"/>
        </w:rPr>
      </w:pPr>
      <w:ins w:id="1000" w:author="Andrew Huff" w:date="2015-11-24T10:07:00Z">
        <w:del w:id="1001" w:author="Karissa" w:date="2015-12-01T07:21:00Z">
          <w:r w:rsidRPr="00C3411E" w:rsidDel="00B65E74">
            <w:rPr>
              <w:b/>
            </w:rPr>
            <w:delText>Big Losers: Governments &amp; Hospitals</w:delText>
          </w:r>
        </w:del>
      </w:ins>
    </w:p>
    <w:p w14:paraId="4DFE8909" w14:textId="244833D8" w:rsidR="00620F32" w:rsidRPr="00C3411E" w:rsidDel="00B65E74" w:rsidRDefault="00620F32">
      <w:pPr>
        <w:pStyle w:val="normal0"/>
        <w:spacing w:line="480" w:lineRule="auto"/>
        <w:ind w:firstLine="720"/>
        <w:rPr>
          <w:ins w:id="1002" w:author="Andrew Huff" w:date="2015-11-24T10:07:00Z"/>
          <w:del w:id="1003" w:author="Karissa" w:date="2015-12-01T07:21:00Z"/>
        </w:rPr>
      </w:pPr>
      <w:ins w:id="1004" w:author="Andrew Huff" w:date="2015-11-24T10:07:00Z">
        <w:del w:id="1005" w:author="Karissa" w:date="2015-12-01T07:21:00Z">
          <w:r w:rsidRPr="00C3411E" w:rsidDel="00B65E74">
            <w:delText>Economic losses have been examined. When countries experience a disease outbreak, country economies suffer from both loss of potential income (e.g. labor loss, reduced tourism, and loss of trade income) and</w:delText>
          </w:r>
          <w:r w:rsidRPr="00C3411E" w:rsidDel="00B65E74">
            <w:rPr>
              <w:b/>
            </w:rPr>
            <w:delText xml:space="preserve"> </w:delText>
          </w:r>
          <w:r w:rsidRPr="00C3411E" w:rsidDel="00B65E74">
            <w:delText>tangible economic losses (e.g. money spent on health care). During an epidemic there is often a strain between the higher demand for workforce in healthcare sectors and the reduction in labor (across all sectors) due to absenteeism and deaths</w:delText>
          </w:r>
          <w:r w:rsidRPr="00C3411E" w:rsidDel="00B65E74">
            <w:rPr>
              <w:vertAlign w:val="superscript"/>
            </w:rPr>
            <w:footnoteReference w:id="131"/>
          </w:r>
          <w:r w:rsidRPr="00C3411E" w:rsidDel="00B65E74">
            <w:delText>. Labor-intensive industries are at a higher risk of being affected by a pandemic, and economic losses are often proportionally worse in low-income, less-developed countries with a labor-heavy workforce</w:delText>
          </w:r>
          <w:r w:rsidRPr="00C3411E" w:rsidDel="00B65E74">
            <w:rPr>
              <w:vertAlign w:val="superscript"/>
            </w:rPr>
            <w:footnoteReference w:id="132"/>
          </w:r>
          <w:r w:rsidRPr="00C3411E" w:rsidDel="00B65E74">
            <w:delText>. For example, disproportionate losses were felt by the mining industry in West Africa during the 2013 - 2014 Ebola outbreak</w:delText>
          </w:r>
          <w:r w:rsidRPr="00C3411E" w:rsidDel="00B65E74">
            <w:rPr>
              <w:vertAlign w:val="superscript"/>
            </w:rPr>
            <w:footnoteReference w:id="133"/>
          </w:r>
          <w:r w:rsidRPr="00C3411E" w:rsidDel="00B65E74">
            <w:delText>. Often, these countries are also disproportionately vulnerable to infectious disease spread, exacerbating the economic risk in these underdeveloped areas</w:delText>
          </w:r>
          <w:r w:rsidRPr="00C3411E" w:rsidDel="00B65E74">
            <w:rPr>
              <w:vertAlign w:val="superscript"/>
            </w:rPr>
            <w:footnoteReference w:id="134"/>
          </w:r>
          <w:r w:rsidRPr="00C3411E" w:rsidDel="00B65E74">
            <w:delText xml:space="preserve">.  </w:delText>
          </w:r>
        </w:del>
      </w:ins>
    </w:p>
    <w:p w14:paraId="38DBF377" w14:textId="4D176F67" w:rsidR="00620F32" w:rsidRPr="00C3411E" w:rsidDel="00B65E74" w:rsidRDefault="00620F32">
      <w:pPr>
        <w:pStyle w:val="normal0"/>
        <w:spacing w:line="480" w:lineRule="auto"/>
        <w:ind w:firstLine="720"/>
        <w:rPr>
          <w:ins w:id="1022" w:author="Andrew Huff" w:date="2015-11-24T10:07:00Z"/>
          <w:del w:id="1023" w:author="Karissa" w:date="2015-12-01T07:21:00Z"/>
        </w:rPr>
      </w:pPr>
      <w:ins w:id="1024" w:author="Andrew Huff" w:date="2015-11-24T10:07:00Z">
        <w:del w:id="1025" w:author="Karissa" w:date="2015-12-01T07:21:00Z">
          <w:r w:rsidRPr="00C3411E" w:rsidDel="00B65E74">
            <w:delText xml:space="preserve">Panic during an epidemics and infectious disease outbreaks often leads to reduced tourism and travel within the affected countries, resulting in billions in losses for tourism industries and by extension country gross domestic product (GDP) </w:delText>
          </w:r>
          <w:r w:rsidRPr="00C3411E" w:rsidDel="00B65E74">
            <w:rPr>
              <w:vertAlign w:val="superscript"/>
            </w:rPr>
            <w:footnoteReference w:id="135"/>
          </w:r>
          <w:r w:rsidRPr="00C3411E" w:rsidDel="00B65E74">
            <w:delText>. For example, in 2015, the South Korean government reported 54,400 canceled trips to South Korea within a few days of confirming a MERS outbreak in the region</w:delText>
          </w:r>
          <w:r w:rsidRPr="00C3411E" w:rsidDel="00B65E74">
            <w:rPr>
              <w:vertAlign w:val="superscript"/>
            </w:rPr>
            <w:footnoteReference w:id="136"/>
          </w:r>
          <w:r w:rsidRPr="00C3411E" w:rsidDel="00B65E74">
            <w:delText>. Panic amplifies the amount of absenteeism present in the workforce.</w:delText>
          </w:r>
        </w:del>
      </w:ins>
    </w:p>
    <w:p w14:paraId="0C27A35D" w14:textId="6403B042" w:rsidR="005376C1" w:rsidRPr="00C3411E" w:rsidDel="00B65E74" w:rsidRDefault="00620F32">
      <w:pPr>
        <w:pStyle w:val="normal0"/>
        <w:spacing w:line="480" w:lineRule="auto"/>
        <w:ind w:firstLine="720"/>
        <w:rPr>
          <w:del w:id="1034" w:author="Karissa" w:date="2015-12-01T07:21:00Z"/>
        </w:rPr>
      </w:pPr>
      <w:ins w:id="1035" w:author="Andrew Huff" w:date="2015-11-24T10:07:00Z">
        <w:del w:id="1036" w:author="Karissa" w:date="2015-12-01T07:21:00Z">
          <w:r w:rsidRPr="00C3411E" w:rsidDel="00B65E74">
            <w:delText xml:space="preserve"> As trade and travel globalize, an infectious disease outbreak in one country can quickly become a global security threat</w:delText>
          </w:r>
          <w:r w:rsidRPr="00C3411E" w:rsidDel="00B65E74">
            <w:rPr>
              <w:vertAlign w:val="superscript"/>
            </w:rPr>
            <w:footnoteReference w:id="137"/>
          </w:r>
          <w:r w:rsidRPr="00C3411E" w:rsidDel="00B65E74">
            <w:delText>. Fear of international infectious disease spread from an outbreak often motivates significant foreign aid responses. The injection of foreign aid into affected countries can mitigate some of the in-country health care expenditures and build future preparedness and infrastructure within the affected country</w:delText>
          </w:r>
          <w:r w:rsidRPr="00C3411E" w:rsidDel="00B65E74">
            <w:rPr>
              <w:vertAlign w:val="superscript"/>
            </w:rPr>
            <w:footnoteReference w:id="138"/>
          </w:r>
          <w:r w:rsidRPr="00C3411E" w:rsidDel="00B65E74">
            <w:delText>. Influenza outbreaks that spread through domestic animal trade can damage a country’s GDP because of the compounded effects of weakened food industry, requiring large amounts of foreign aid to assist in the management of these economic losses. During a series HPAI H5N1 outbreaks in 2007, poultry production industry losses prompted $132 million, $115 million, and $11 million in foreign aid to Indonesia, Thailand, and Vietnam</w:delText>
          </w:r>
          <w:r w:rsidRPr="00C3411E" w:rsidDel="00B65E74">
            <w:rPr>
              <w:vertAlign w:val="superscript"/>
            </w:rPr>
            <w:footnoteReference w:id="139"/>
          </w:r>
          <w:r w:rsidRPr="00C3411E" w:rsidDel="00B65E74">
            <w:delText>. Higher-income countries that had amassed stockpiles of influenza medicines and vaccines also donated supplies</w:delText>
          </w:r>
          <w:r w:rsidRPr="00C3411E" w:rsidDel="00B65E74">
            <w:rPr>
              <w:vertAlign w:val="superscript"/>
            </w:rPr>
            <w:footnoteReference w:id="140"/>
          </w:r>
          <w:r w:rsidRPr="00C3411E" w:rsidDel="00B65E74">
            <w:delText>. In reaction to the rapidly spreading 2013 - 2014 Ebola epidemic, the United Kingdom donated approximately $30 million to Public Health England for medical supplies, PPE, and the labor of public health professionals to be deployed in West Africa</w:delText>
          </w:r>
          <w:r w:rsidRPr="00C3411E" w:rsidDel="00B65E74">
            <w:rPr>
              <w:vertAlign w:val="superscript"/>
            </w:rPr>
            <w:footnoteReference w:id="141"/>
          </w:r>
          <w:r w:rsidRPr="00C3411E" w:rsidDel="00B65E74">
            <w:delText>. In the United States (U.S.), President Obama submitted a congressional request for a $6.18 billion Ebola response package to contain the West African Ebola outbreak, promote U.S. preparedness against Ebola, foster research into vaccines and treatments, and prevent the future spread of dangerous infectious diseases</w:delText>
          </w:r>
          <w:r w:rsidRPr="00C3411E" w:rsidDel="00B65E74">
            <w:rPr>
              <w:vertAlign w:val="superscript"/>
            </w:rPr>
            <w:footnoteReference w:id="142"/>
          </w:r>
          <w:r w:rsidRPr="00C3411E" w:rsidDel="00B65E74">
            <w:delText>. Influx of foreign funds can help defray an affected country’s inflated healthcare costs, and this support from these wealthy companies could serve as a reinvestment into healthcare supplies produced and distributed by companies that are based within their own country.</w:delText>
          </w:r>
        </w:del>
      </w:ins>
    </w:p>
    <w:p w14:paraId="67B2F036" w14:textId="77777777" w:rsidR="005376C1" w:rsidRPr="00C3411E" w:rsidRDefault="005376C1" w:rsidP="00671494">
      <w:pPr>
        <w:pStyle w:val="normal0"/>
        <w:spacing w:line="480" w:lineRule="auto"/>
        <w:ind w:firstLine="720"/>
      </w:pPr>
    </w:p>
    <w:p w14:paraId="0A0F0249" w14:textId="77777777" w:rsidR="005376C1" w:rsidRPr="00C3411E" w:rsidRDefault="005376C1" w:rsidP="00153D18">
      <w:pPr>
        <w:pStyle w:val="normal0"/>
        <w:spacing w:line="480" w:lineRule="auto"/>
      </w:pPr>
    </w:p>
    <w:p w14:paraId="7CD75A65" w14:textId="72E57683" w:rsidR="005376C1" w:rsidRPr="00C3411E" w:rsidRDefault="00D57E96" w:rsidP="00207E74">
      <w:pPr>
        <w:pStyle w:val="normal0"/>
        <w:spacing w:line="480" w:lineRule="auto"/>
        <w:rPr>
          <w:ins w:id="1061" w:author="Karissa Whiting" w:date="2015-12-03T12:47:00Z"/>
        </w:rPr>
      </w:pPr>
      <w:commentRangeStart w:id="1062"/>
      <w:ins w:id="1063" w:author="Karissa" w:date="2015-12-01T07:25:00Z">
        <w:r w:rsidRPr="00C3411E">
          <w:t>Conclusion/Future Work:</w:t>
        </w:r>
      </w:ins>
      <w:commentRangeEnd w:id="1062"/>
      <w:r w:rsidR="001E2AA2" w:rsidRPr="00C3411E">
        <w:rPr>
          <w:rStyle w:val="CommentReference"/>
          <w:sz w:val="22"/>
          <w:szCs w:val="22"/>
        </w:rPr>
        <w:commentReference w:id="1062"/>
      </w:r>
    </w:p>
    <w:p w14:paraId="1F4C42E0" w14:textId="77777777" w:rsidR="00207E74" w:rsidRDefault="00D03112" w:rsidP="00D03112">
      <w:pPr>
        <w:pStyle w:val="normal0"/>
        <w:spacing w:line="480" w:lineRule="auto"/>
        <w:ind w:firstLine="720"/>
        <w:rPr>
          <w:ins w:id="1065" w:author="Karissa Whiting" w:date="2015-12-03T14:19:00Z"/>
        </w:rPr>
      </w:pPr>
      <w:ins w:id="1066" w:author="Karissa Whiting" w:date="2015-12-03T12:47:00Z">
        <w:r w:rsidRPr="00C3411E">
          <w:t>The negative economic impacts of an epidemic are well documented</w:t>
        </w:r>
        <w:r w:rsidRPr="00C3411E">
          <w:rPr>
            <w:rStyle w:val="FootnoteReference"/>
          </w:rPr>
          <w:footnoteReference w:id="143"/>
        </w:r>
        <w:r w:rsidRPr="00C3411E">
          <w:rPr>
            <w:vertAlign w:val="superscript"/>
          </w:rPr>
          <w:t>,</w:t>
        </w:r>
        <w:r w:rsidRPr="00C3411E">
          <w:rPr>
            <w:rStyle w:val="FootnoteReference"/>
          </w:rPr>
          <w:footnoteReference w:id="144"/>
        </w:r>
        <w:r w:rsidRPr="00C3411E">
          <w:rPr>
            <w:vertAlign w:val="superscript"/>
          </w:rPr>
          <w:t>,</w:t>
        </w:r>
        <w:r w:rsidRPr="00C3411E">
          <w:rPr>
            <w:rStyle w:val="FootnoteReference"/>
          </w:rPr>
          <w:footnoteReference w:id="145"/>
        </w:r>
        <w:r w:rsidRPr="00C3411E">
          <w:rPr>
            <w:vertAlign w:val="superscript"/>
          </w:rPr>
          <w:t>,</w:t>
        </w:r>
        <w:r w:rsidRPr="00C3411E">
          <w:rPr>
            <w:rStyle w:val="FootnoteReference"/>
          </w:rPr>
          <w:footnoteReference w:id="146"/>
        </w:r>
        <w:r w:rsidRPr="00C3411E">
          <w:rPr>
            <w:vertAlign w:val="superscript"/>
          </w:rPr>
          <w:t>,</w:t>
        </w:r>
        <w:r w:rsidRPr="00C3411E">
          <w:rPr>
            <w:rStyle w:val="FootnoteReference"/>
          </w:rPr>
          <w:footnoteReference w:id="147"/>
        </w:r>
        <w:r w:rsidRPr="00C3411E">
          <w:t>. When countries experience a disease outbreak, their economies suffer from both loss of potential income (e.g., labor loss, reduced tourism, and loss of trade income) and</w:t>
        </w:r>
        <w:r w:rsidRPr="00C3411E">
          <w:rPr>
            <w:b/>
          </w:rPr>
          <w:t xml:space="preserve"> </w:t>
        </w:r>
        <w:r w:rsidRPr="00C3411E">
          <w:t>tangible economic losses (e.g., money spent on health care).</w:t>
        </w:r>
      </w:ins>
      <w:ins w:id="1077" w:author="Karissa Whiting" w:date="2015-12-03T12:49:00Z">
        <w:r w:rsidRPr="00C3411E">
          <w:t xml:space="preserve"> Often developing countries with labor-intensive industries are disproportionately vulnerable to infectious disease sprea</w:t>
        </w:r>
      </w:ins>
      <w:ins w:id="1078" w:author="Karissa Whiting" w:date="2015-12-03T12:51:00Z">
        <w:r w:rsidRPr="00C3411E">
          <w:t>d</w:t>
        </w:r>
      </w:ins>
      <w:ins w:id="1079" w:author="Karissa Whiting" w:date="2015-12-03T12:49:00Z">
        <w:r w:rsidRPr="00C3411E">
          <w:t xml:space="preserve"> and economic risks</w:t>
        </w:r>
      </w:ins>
      <w:ins w:id="1080" w:author="Karissa Whiting" w:date="2015-12-03T12:50:00Z">
        <w:r w:rsidRPr="00C3411E">
          <w:rPr>
            <w:vertAlign w:val="superscript"/>
          </w:rPr>
          <w:footnoteReference w:id="148"/>
        </w:r>
        <w:r w:rsidRPr="00C3411E">
          <w:t xml:space="preserve"> </w:t>
        </w:r>
      </w:ins>
      <w:ins w:id="1083" w:author="Karissa Whiting" w:date="2015-12-03T12:49:00Z">
        <w:r w:rsidRPr="00C3411E">
          <w:rPr>
            <w:vertAlign w:val="superscript"/>
          </w:rPr>
          <w:footnoteReference w:id="149"/>
        </w:r>
        <w:r w:rsidRPr="00C3411E">
          <w:t xml:space="preserve">. </w:t>
        </w:r>
      </w:ins>
      <w:ins w:id="1086" w:author="Karissa Whiting" w:date="2015-12-03T12:52:00Z">
        <w:r w:rsidRPr="00C3411E">
          <w:t xml:space="preserve"> Additionally,</w:t>
        </w:r>
      </w:ins>
      <w:ins w:id="1087" w:author="Karissa Whiting" w:date="2015-12-03T12:49:00Z">
        <w:r w:rsidRPr="00C3411E">
          <w:t xml:space="preserve"> </w:t>
        </w:r>
      </w:ins>
      <w:ins w:id="1088" w:author="Karissa Whiting" w:date="2015-12-03T12:52:00Z">
        <w:r w:rsidRPr="00C3411E">
          <w:t>as trade and travel globalize, an infectious disease outbreak in one country can quickly become a global security threat</w:t>
        </w:r>
        <w:r w:rsidRPr="00C3411E">
          <w:rPr>
            <w:vertAlign w:val="superscript"/>
          </w:rPr>
          <w:footnoteReference w:id="150"/>
        </w:r>
        <w:r w:rsidRPr="00C3411E">
          <w:t>.</w:t>
        </w:r>
      </w:ins>
      <w:ins w:id="1091" w:author="Karissa Whiting" w:date="2015-12-03T12:59:00Z">
        <w:r w:rsidR="00D857D8" w:rsidRPr="00C3411E">
          <w:t xml:space="preserve"> </w:t>
        </w:r>
      </w:ins>
    </w:p>
    <w:p w14:paraId="21044F9A" w14:textId="4BAE54A8" w:rsidR="00D03112" w:rsidRPr="00C3411E" w:rsidRDefault="00D857D8" w:rsidP="00D03112">
      <w:pPr>
        <w:pStyle w:val="normal0"/>
        <w:spacing w:line="480" w:lineRule="auto"/>
        <w:ind w:firstLine="720"/>
        <w:rPr>
          <w:ins w:id="1092" w:author="Karissa Whiting" w:date="2015-12-03T12:49:00Z"/>
        </w:rPr>
      </w:pPr>
      <w:ins w:id="1093" w:author="Karissa Whiting" w:date="2015-12-03T12:59:00Z">
        <w:r w:rsidRPr="00C3411E">
          <w:t>Positive economic effects of epidemics and outbreaks are less studied, and can provide insight into where money is flowing during these events</w:t>
        </w:r>
      </w:ins>
      <w:ins w:id="1094" w:author="Karissa Whiting" w:date="2015-12-03T13:00:00Z">
        <w:r w:rsidRPr="00C3411E">
          <w:t>….</w:t>
        </w:r>
      </w:ins>
    </w:p>
    <w:p w14:paraId="77D62815" w14:textId="5C14B22D" w:rsidR="00D03112" w:rsidRPr="00C3411E" w:rsidRDefault="00D03112" w:rsidP="00D03112">
      <w:pPr>
        <w:pStyle w:val="normal0"/>
        <w:spacing w:line="480" w:lineRule="auto"/>
        <w:rPr>
          <w:ins w:id="1095" w:author="Karissa Whiting" w:date="2015-12-03T12:47:00Z"/>
        </w:rPr>
      </w:pPr>
    </w:p>
    <w:p w14:paraId="051B5C40" w14:textId="77777777" w:rsidR="00D03112" w:rsidRPr="00C3411E" w:rsidRDefault="00D03112" w:rsidP="00D03112">
      <w:pPr>
        <w:pStyle w:val="normal0"/>
        <w:spacing w:line="480" w:lineRule="auto"/>
        <w:rPr>
          <w:ins w:id="1096" w:author="Karissa" w:date="2015-12-01T07:44:00Z"/>
        </w:rPr>
      </w:pPr>
    </w:p>
    <w:p w14:paraId="22580576" w14:textId="2918E42B" w:rsidR="003970E1" w:rsidRPr="00C3411E" w:rsidRDefault="003970E1" w:rsidP="00194755">
      <w:pPr>
        <w:pStyle w:val="normal0"/>
        <w:numPr>
          <w:ilvl w:val="0"/>
          <w:numId w:val="1"/>
        </w:numPr>
        <w:spacing w:line="480" w:lineRule="auto"/>
        <w:rPr>
          <w:ins w:id="1097" w:author="Karissa" w:date="2015-12-01T07:44:00Z"/>
        </w:rPr>
      </w:pPr>
      <w:ins w:id="1098" w:author="Karissa" w:date="2015-12-01T07:44:00Z">
        <w:r w:rsidRPr="00C3411E">
          <w:t>Already a lot of studies on money lost, but not a lot of research on where money is flowing during outbreaks and epidemics. Knowing more about this can help inform allocation of pandemic preparedness dollars</w:t>
        </w:r>
      </w:ins>
    </w:p>
    <w:p w14:paraId="7655ABBB" w14:textId="73A63336" w:rsidR="003970E1" w:rsidRPr="00A65F60" w:rsidRDefault="00207E74" w:rsidP="00BB781B">
      <w:pPr>
        <w:pStyle w:val="normal0"/>
        <w:numPr>
          <w:ilvl w:val="0"/>
          <w:numId w:val="1"/>
        </w:numPr>
        <w:spacing w:line="480" w:lineRule="auto"/>
        <w:rPr>
          <w:ins w:id="1099" w:author="Karissa" w:date="2015-12-01T07:47:00Z"/>
        </w:rPr>
      </w:pPr>
      <w:ins w:id="1100" w:author="Karissa Whiting" w:date="2015-12-03T14:19:00Z">
        <w:r>
          <w:t xml:space="preserve">Future work- </w:t>
        </w:r>
      </w:ins>
      <w:ins w:id="1101" w:author="Karissa" w:date="2015-12-01T07:45:00Z">
        <w:r w:rsidR="003970E1" w:rsidRPr="00C3411E">
          <w:t>Can further investigate cost of goods and services to see if profits due to private interests conflict with the public good (e.g., the up-priced Smallpox vaccine</w:t>
        </w:r>
      </w:ins>
      <w:ins w:id="1102" w:author="Karissa" w:date="2015-12-01T07:46:00Z">
        <w:r w:rsidR="003970E1" w:rsidRPr="00C3411E">
          <w:t xml:space="preserve"> probably</w:t>
        </w:r>
      </w:ins>
      <w:ins w:id="1103" w:author="Karissa" w:date="2015-12-01T07:45:00Z">
        <w:r w:rsidR="003970E1" w:rsidRPr="002773D1">
          <w:t xml:space="preserve"> cost more than necessary </w:t>
        </w:r>
      </w:ins>
      <w:ins w:id="1104" w:author="Karissa Whiting" w:date="2015-12-03T14:20:00Z">
        <w:r>
          <w:t>and</w:t>
        </w:r>
      </w:ins>
      <w:ins w:id="1105" w:author="Karissa" w:date="2015-12-01T07:45:00Z">
        <w:r w:rsidR="003970E1" w:rsidRPr="002773D1">
          <w:t xml:space="preserve"> allow</w:t>
        </w:r>
      </w:ins>
      <w:ins w:id="1106" w:author="Karissa Whiting" w:date="2015-12-03T14:20:00Z">
        <w:r>
          <w:t>ed</w:t>
        </w:r>
      </w:ins>
      <w:ins w:id="1107" w:author="Karissa" w:date="2015-12-01T07:45:00Z">
        <w:r w:rsidR="003970E1" w:rsidRPr="002773D1">
          <w:t xml:space="preserve"> Siga to make a </w:t>
        </w:r>
      </w:ins>
      <w:ins w:id="1108" w:author="Karissa Whiting" w:date="2015-12-03T14:20:00Z">
        <w:r>
          <w:t xml:space="preserve">huge </w:t>
        </w:r>
      </w:ins>
      <w:ins w:id="1109" w:author="Karissa" w:date="2015-12-01T07:45:00Z">
        <w:r w:rsidR="003970E1" w:rsidRPr="002773D1">
          <w:t>profit)</w:t>
        </w:r>
      </w:ins>
      <w:ins w:id="1110" w:author="Karissa" w:date="2015-12-01T07:46:00Z">
        <w:r w:rsidR="003970E1" w:rsidRPr="00545CA9">
          <w:t xml:space="preserve">. This could lead to </w:t>
        </w:r>
      </w:ins>
      <w:ins w:id="1111" w:author="Karissa Whiting" w:date="2015-12-03T13:01:00Z">
        <w:r w:rsidR="00D857D8" w:rsidRPr="00F80115">
          <w:t xml:space="preserve">productive </w:t>
        </w:r>
      </w:ins>
      <w:ins w:id="1112" w:author="Karissa" w:date="2015-12-01T07:46:00Z">
        <w:r w:rsidR="003970E1" w:rsidRPr="00AC7B93">
          <w:t>actions like lobbying for lower dr</w:t>
        </w:r>
      </w:ins>
      <w:ins w:id="1113" w:author="Karissa Whiting" w:date="2015-12-03T13:01:00Z">
        <w:r w:rsidR="00D857D8" w:rsidRPr="00D30E06">
          <w:t>u</w:t>
        </w:r>
      </w:ins>
      <w:ins w:id="1114" w:author="Karissa" w:date="2015-12-01T07:46:00Z">
        <w:r w:rsidR="003970E1" w:rsidRPr="002B7ED6">
          <w:t>g prices etc.</w:t>
        </w:r>
      </w:ins>
    </w:p>
    <w:p w14:paraId="55D54C85" w14:textId="42323D0B" w:rsidR="00D57E96" w:rsidRPr="00C3411E" w:rsidRDefault="003970E1" w:rsidP="006921FA">
      <w:pPr>
        <w:pStyle w:val="normal0"/>
        <w:numPr>
          <w:ilvl w:val="0"/>
          <w:numId w:val="1"/>
        </w:numPr>
        <w:spacing w:line="480" w:lineRule="auto"/>
        <w:rPr>
          <w:ins w:id="1115" w:author="Karissa Whiting" w:date="2015-12-01T10:35:00Z"/>
        </w:rPr>
      </w:pPr>
      <w:ins w:id="1116" w:author="Karissa" w:date="2015-12-01T07:46:00Z">
        <w:r w:rsidRPr="00C3411E">
          <w:t xml:space="preserve">Can use this information </w:t>
        </w:r>
      </w:ins>
      <w:ins w:id="1117" w:author="Karissa" w:date="2015-12-01T07:47:00Z">
        <w:r w:rsidRPr="00C3411E">
          <w:t xml:space="preserve">about potential profits </w:t>
        </w:r>
      </w:ins>
      <w:ins w:id="1118" w:author="Karissa" w:date="2015-12-01T07:46:00Z">
        <w:r w:rsidRPr="00C3411E">
          <w:t>to provide financial incentives</w:t>
        </w:r>
      </w:ins>
      <w:ins w:id="1119" w:author="Karissa" w:date="2015-12-01T07:47:00Z">
        <w:r w:rsidRPr="00C3411E">
          <w:t xml:space="preserve"> to organization and non-profits (e.g., Ebola vaccine development was intensified when companies saw potential for profit. Win for private industries and public good)</w:t>
        </w:r>
      </w:ins>
    </w:p>
    <w:p w14:paraId="03ABDBE1" w14:textId="766659D5" w:rsidR="00974F5A" w:rsidRPr="00C3411E" w:rsidRDefault="00207E74" w:rsidP="006921FA">
      <w:pPr>
        <w:pStyle w:val="normal0"/>
        <w:numPr>
          <w:ilvl w:val="0"/>
          <w:numId w:val="1"/>
        </w:numPr>
        <w:spacing w:line="480" w:lineRule="auto"/>
        <w:rPr>
          <w:ins w:id="1120" w:author="Karissa Whiting" w:date="2015-12-01T10:38:00Z"/>
        </w:rPr>
      </w:pPr>
      <w:ins w:id="1121" w:author="Karissa Whiting" w:date="2015-12-03T14:20:00Z">
        <w:r>
          <w:rPr>
            <w:color w:val="212224"/>
          </w:rPr>
          <w:t xml:space="preserve">Future work- </w:t>
        </w:r>
      </w:ins>
      <w:ins w:id="1122" w:author="Karissa Whiting" w:date="2015-12-01T10:38:00Z">
        <w:r w:rsidR="00BC1629" w:rsidRPr="00C3411E">
          <w:rPr>
            <w:color w:val="212224"/>
          </w:rPr>
          <w:t>in the line of allocation, more research needed into the nuances of different costs we’ve listed — need federal money to be spent responsibly (ie, not sitting on vaccines that expire)</w:t>
        </w:r>
      </w:ins>
    </w:p>
    <w:p w14:paraId="282F5335" w14:textId="0812D954" w:rsidR="00A9003B" w:rsidRPr="00C3411E" w:rsidRDefault="00366B02" w:rsidP="00504FC5">
      <w:pPr>
        <w:pStyle w:val="normal0"/>
        <w:numPr>
          <w:ilvl w:val="0"/>
          <w:numId w:val="1"/>
        </w:numPr>
        <w:spacing w:line="480" w:lineRule="auto"/>
        <w:rPr>
          <w:ins w:id="1123" w:author="Karissa Whiting" w:date="2015-12-02T11:45:00Z"/>
        </w:rPr>
      </w:pPr>
      <w:ins w:id="1124" w:author="Karissa Whiting" w:date="2015-12-03T14:22:00Z">
        <w:r>
          <w:rPr>
            <w:color w:val="212224"/>
          </w:rPr>
          <w:t xml:space="preserve">Future work- </w:t>
        </w:r>
      </w:ins>
      <w:ins w:id="1125" w:author="Karissa Whiting" w:date="2015-12-01T10:38:00Z">
        <w:r w:rsidR="00BC1629" w:rsidRPr="00C3411E">
          <w:rPr>
            <w:color w:val="212224"/>
          </w:rPr>
          <w:t>need more research into how to create effective private-government collaborations BEFORE another epidemic happens. highlights the need for precautions rather than reactions</w:t>
        </w:r>
      </w:ins>
    </w:p>
    <w:p w14:paraId="2766A75D" w14:textId="70E4C343" w:rsidR="00A9003B" w:rsidRPr="00C3411E" w:rsidRDefault="00A9003B" w:rsidP="00BC1629">
      <w:pPr>
        <w:pStyle w:val="normal0"/>
        <w:numPr>
          <w:ilvl w:val="0"/>
          <w:numId w:val="1"/>
        </w:numPr>
        <w:spacing w:line="480" w:lineRule="auto"/>
        <w:rPr>
          <w:ins w:id="1126" w:author="Karissa" w:date="2015-12-01T07:25:00Z"/>
        </w:rPr>
      </w:pPr>
      <w:ins w:id="1127" w:author="Karissa Whiting" w:date="2015-12-02T11:45:00Z">
        <w:r w:rsidRPr="00C3411E">
          <w:rPr>
            <w:color w:val="212224"/>
          </w:rPr>
          <w:t>Know where to build capacity for preparedness. For example, PPE producers had to meet increased demand and were running low on resources during Ebola epidemic</w:t>
        </w:r>
      </w:ins>
    </w:p>
    <w:p w14:paraId="68006484" w14:textId="77777777" w:rsidR="00D57E96" w:rsidRPr="00C3411E" w:rsidRDefault="00D57E96" w:rsidP="00974F5A">
      <w:pPr>
        <w:pStyle w:val="normal0"/>
        <w:spacing w:line="480" w:lineRule="auto"/>
        <w:ind w:firstLine="720"/>
      </w:pPr>
    </w:p>
    <w:p w14:paraId="6CB3D784" w14:textId="77777777" w:rsidR="005376C1" w:rsidRPr="00C3411E" w:rsidRDefault="005376C1" w:rsidP="00BC1629">
      <w:pPr>
        <w:pStyle w:val="normal0"/>
        <w:spacing w:line="480" w:lineRule="auto"/>
        <w:ind w:firstLine="720"/>
      </w:pPr>
    </w:p>
    <w:p w14:paraId="4A5FC27D" w14:textId="77777777" w:rsidR="005376C1" w:rsidRPr="00C3411E" w:rsidRDefault="005376C1" w:rsidP="00ED5B11">
      <w:pPr>
        <w:pStyle w:val="normal0"/>
        <w:spacing w:line="480" w:lineRule="auto"/>
        <w:ind w:firstLine="720"/>
      </w:pPr>
    </w:p>
    <w:p w14:paraId="56B4FFAA" w14:textId="77777777" w:rsidR="005376C1" w:rsidRPr="00C3411E" w:rsidRDefault="005376C1">
      <w:pPr>
        <w:pStyle w:val="normal0"/>
        <w:spacing w:line="480" w:lineRule="auto"/>
        <w:ind w:firstLine="720"/>
      </w:pPr>
    </w:p>
    <w:p w14:paraId="78C0F6D2" w14:textId="77777777" w:rsidR="005376C1" w:rsidRPr="00C3411E" w:rsidRDefault="005376C1">
      <w:pPr>
        <w:pStyle w:val="normal0"/>
        <w:spacing w:line="480" w:lineRule="auto"/>
        <w:ind w:firstLine="720"/>
      </w:pPr>
    </w:p>
    <w:p w14:paraId="1DC9BCDE" w14:textId="77777777" w:rsidR="005376C1" w:rsidRPr="00C3411E" w:rsidRDefault="005376C1">
      <w:pPr>
        <w:pStyle w:val="normal0"/>
        <w:spacing w:line="480" w:lineRule="auto"/>
        <w:rPr>
          <w:ins w:id="1128" w:author="Andrew Huff" w:date="2015-11-24T09:59:00Z"/>
        </w:rPr>
      </w:pPr>
    </w:p>
    <w:p w14:paraId="17611FBE" w14:textId="77777777" w:rsidR="00CD1818" w:rsidRPr="00C3411E" w:rsidRDefault="00CD1818">
      <w:pPr>
        <w:pStyle w:val="normal0"/>
        <w:spacing w:line="480" w:lineRule="auto"/>
        <w:rPr>
          <w:ins w:id="1129" w:author="Andrew Huff" w:date="2015-11-24T09:59:00Z"/>
        </w:rPr>
      </w:pPr>
    </w:p>
    <w:p w14:paraId="040B8741" w14:textId="77777777" w:rsidR="00CD1818" w:rsidRPr="00C3411E" w:rsidRDefault="00CD1818">
      <w:pPr>
        <w:pStyle w:val="normal0"/>
        <w:spacing w:line="480" w:lineRule="auto"/>
        <w:rPr>
          <w:ins w:id="1130" w:author="Andrew Huff" w:date="2015-11-24T09:59:00Z"/>
        </w:rPr>
      </w:pPr>
    </w:p>
    <w:p w14:paraId="49508A2D" w14:textId="77777777" w:rsidR="00CD1818" w:rsidRPr="00C3411E" w:rsidRDefault="00CD1818">
      <w:pPr>
        <w:pStyle w:val="normal0"/>
        <w:spacing w:line="480" w:lineRule="auto"/>
        <w:rPr>
          <w:ins w:id="1131" w:author="Andrew Huff" w:date="2015-11-24T09:59:00Z"/>
        </w:rPr>
      </w:pPr>
    </w:p>
    <w:p w14:paraId="31D1B7B7" w14:textId="77777777" w:rsidR="00CD1818" w:rsidRPr="00C3411E" w:rsidRDefault="00CD1818">
      <w:pPr>
        <w:pStyle w:val="normal0"/>
        <w:spacing w:line="480" w:lineRule="auto"/>
      </w:pPr>
    </w:p>
    <w:p w14:paraId="21C320FD" w14:textId="77777777" w:rsidR="00D57E96" w:rsidRPr="002773D1" w:rsidRDefault="00D57E96">
      <w:pPr>
        <w:pStyle w:val="normal0"/>
        <w:spacing w:line="480" w:lineRule="auto"/>
        <w:rPr>
          <w:ins w:id="1132" w:author="Karissa" w:date="2015-12-01T07:24:00Z"/>
          <w:b/>
        </w:rPr>
      </w:pPr>
    </w:p>
    <w:p w14:paraId="5628280F" w14:textId="77777777" w:rsidR="00366B02" w:rsidRDefault="00366B02">
      <w:pPr>
        <w:pStyle w:val="normal0"/>
        <w:spacing w:line="480" w:lineRule="auto"/>
        <w:rPr>
          <w:ins w:id="1133" w:author="Karissa Whiting" w:date="2015-12-03T14:22:00Z"/>
          <w:b/>
        </w:rPr>
      </w:pPr>
    </w:p>
    <w:p w14:paraId="5D95984C" w14:textId="77777777" w:rsidR="00366B02" w:rsidRDefault="00366B02">
      <w:pPr>
        <w:pStyle w:val="normal0"/>
        <w:spacing w:line="480" w:lineRule="auto"/>
        <w:rPr>
          <w:ins w:id="1134" w:author="Karissa Whiting" w:date="2015-12-03T14:22:00Z"/>
          <w:b/>
        </w:rPr>
      </w:pPr>
    </w:p>
    <w:p w14:paraId="4F007513" w14:textId="77777777" w:rsidR="00366B02" w:rsidRDefault="00366B02">
      <w:pPr>
        <w:pStyle w:val="normal0"/>
        <w:spacing w:line="480" w:lineRule="auto"/>
        <w:rPr>
          <w:ins w:id="1135" w:author="Karissa Whiting" w:date="2015-12-03T14:22:00Z"/>
          <w:b/>
        </w:rPr>
      </w:pPr>
    </w:p>
    <w:p w14:paraId="5F982F18" w14:textId="77777777" w:rsidR="00366B02" w:rsidRDefault="00366B02">
      <w:pPr>
        <w:pStyle w:val="normal0"/>
        <w:spacing w:line="480" w:lineRule="auto"/>
        <w:rPr>
          <w:ins w:id="1136" w:author="Karissa Whiting" w:date="2015-12-03T14:22:00Z"/>
          <w:b/>
        </w:rPr>
      </w:pPr>
    </w:p>
    <w:p w14:paraId="5F5F5DC0" w14:textId="77777777" w:rsidR="005376C1" w:rsidRPr="00F80115" w:rsidRDefault="00BB38E8">
      <w:pPr>
        <w:pStyle w:val="normal0"/>
        <w:spacing w:line="480" w:lineRule="auto"/>
      </w:pPr>
      <w:r w:rsidRPr="00545CA9">
        <w:rPr>
          <w:b/>
        </w:rPr>
        <w:t>Figures:</w:t>
      </w:r>
    </w:p>
    <w:p w14:paraId="689C6511" w14:textId="77777777" w:rsidR="005376C1" w:rsidRPr="00F80115" w:rsidRDefault="005376C1">
      <w:pPr>
        <w:pStyle w:val="normal0"/>
        <w:spacing w:line="480" w:lineRule="auto"/>
      </w:pPr>
    </w:p>
    <w:p w14:paraId="52DE209B" w14:textId="77777777" w:rsidR="005376C1" w:rsidRPr="00C3411E" w:rsidRDefault="00BB38E8">
      <w:pPr>
        <w:pStyle w:val="normal0"/>
        <w:spacing w:line="480" w:lineRule="auto"/>
      </w:pPr>
      <w:commentRangeStart w:id="1137"/>
      <w:r w:rsidRPr="00C3411E">
        <w:rPr>
          <w:noProof/>
        </w:rPr>
        <w:drawing>
          <wp:inline distT="114300" distB="114300" distL="114300" distR="114300" wp14:anchorId="03074759" wp14:editId="4948DBA0">
            <wp:extent cx="5943600" cy="3708400"/>
            <wp:effectExtent l="0" t="0" r="0" b="0"/>
            <wp:docPr id="2" name="image05.png" descr="Screen Shot 2015-11-11 at 2.58.50 PM.png"/>
            <wp:cNvGraphicFramePr/>
            <a:graphic xmlns:a="http://schemas.openxmlformats.org/drawingml/2006/main">
              <a:graphicData uri="http://schemas.openxmlformats.org/drawingml/2006/picture">
                <pic:pic xmlns:pic="http://schemas.openxmlformats.org/drawingml/2006/picture">
                  <pic:nvPicPr>
                    <pic:cNvPr id="0" name="image05.png" descr="Screen Shot 2015-11-11 at 2.58.50 PM.png"/>
                    <pic:cNvPicPr preferRelativeResize="0"/>
                  </pic:nvPicPr>
                  <pic:blipFill>
                    <a:blip r:embed="rId10"/>
                    <a:srcRect/>
                    <a:stretch>
                      <a:fillRect/>
                    </a:stretch>
                  </pic:blipFill>
                  <pic:spPr>
                    <a:xfrm>
                      <a:off x="0" y="0"/>
                      <a:ext cx="5943600" cy="3708400"/>
                    </a:xfrm>
                    <a:prstGeom prst="rect">
                      <a:avLst/>
                    </a:prstGeom>
                    <a:ln/>
                  </pic:spPr>
                </pic:pic>
              </a:graphicData>
            </a:graphic>
          </wp:inline>
        </w:drawing>
      </w:r>
      <w:commentRangeEnd w:id="1137"/>
      <w:r w:rsidR="008C699F" w:rsidRPr="00C3411E">
        <w:rPr>
          <w:rStyle w:val="CommentReference"/>
          <w:sz w:val="22"/>
          <w:szCs w:val="22"/>
        </w:rPr>
        <w:commentReference w:id="1137"/>
      </w:r>
    </w:p>
    <w:p w14:paraId="2E95B593" w14:textId="77777777" w:rsidR="005376C1" w:rsidRPr="00C3411E" w:rsidRDefault="00BB38E8">
      <w:pPr>
        <w:pStyle w:val="normal0"/>
        <w:spacing w:line="480" w:lineRule="auto"/>
      </w:pPr>
      <w:r w:rsidRPr="00C3411E">
        <w:t>Figure 1. Total reported suspected, probable, and confirmed cases in Guinea, Liberia, and Sierra Leone provided in WHO situation reports March 25, 2014 through November 4, 2015</w:t>
      </w:r>
      <w:r w:rsidRPr="00C3411E">
        <w:rPr>
          <w:vertAlign w:val="superscript"/>
        </w:rPr>
        <w:footnoteReference w:id="151"/>
      </w:r>
      <w:r w:rsidRPr="00C3411E">
        <w:t>.</w:t>
      </w:r>
    </w:p>
    <w:p w14:paraId="40638505" w14:textId="77777777" w:rsidR="005376C1" w:rsidRPr="00C3411E" w:rsidRDefault="005376C1">
      <w:pPr>
        <w:pStyle w:val="normal0"/>
        <w:spacing w:line="480" w:lineRule="auto"/>
      </w:pPr>
    </w:p>
    <w:p w14:paraId="44F2E8A2" w14:textId="77777777" w:rsidR="005376C1" w:rsidRPr="00C3411E" w:rsidRDefault="00BB38E8">
      <w:pPr>
        <w:pStyle w:val="normal0"/>
        <w:spacing w:line="480" w:lineRule="auto"/>
        <w:jc w:val="center"/>
      </w:pPr>
      <w:r w:rsidRPr="00C3411E">
        <w:rPr>
          <w:noProof/>
        </w:rPr>
        <w:drawing>
          <wp:inline distT="114300" distB="114300" distL="114300" distR="114300" wp14:anchorId="0B1E6F1C" wp14:editId="29993175">
            <wp:extent cx="6234457" cy="2347913"/>
            <wp:effectExtent l="0" t="0" r="0" b="0"/>
            <wp:docPr id="1" name="image04.png" descr="Ebola Stock Figure.png"/>
            <wp:cNvGraphicFramePr/>
            <a:graphic xmlns:a="http://schemas.openxmlformats.org/drawingml/2006/main">
              <a:graphicData uri="http://schemas.openxmlformats.org/drawingml/2006/picture">
                <pic:pic xmlns:pic="http://schemas.openxmlformats.org/drawingml/2006/picture">
                  <pic:nvPicPr>
                    <pic:cNvPr id="0" name="image04.png" descr="Ebola Stock Figure.png"/>
                    <pic:cNvPicPr preferRelativeResize="0"/>
                  </pic:nvPicPr>
                  <pic:blipFill>
                    <a:blip r:embed="rId11"/>
                    <a:srcRect/>
                    <a:stretch>
                      <a:fillRect/>
                    </a:stretch>
                  </pic:blipFill>
                  <pic:spPr>
                    <a:xfrm>
                      <a:off x="0" y="0"/>
                      <a:ext cx="6234457" cy="2347913"/>
                    </a:xfrm>
                    <a:prstGeom prst="rect">
                      <a:avLst/>
                    </a:prstGeom>
                    <a:ln/>
                  </pic:spPr>
                </pic:pic>
              </a:graphicData>
            </a:graphic>
          </wp:inline>
        </w:drawing>
      </w:r>
    </w:p>
    <w:p w14:paraId="35D36432" w14:textId="77777777" w:rsidR="005376C1" w:rsidRPr="00C3411E" w:rsidRDefault="00BB38E8">
      <w:pPr>
        <w:pStyle w:val="normal0"/>
        <w:spacing w:line="480" w:lineRule="auto"/>
      </w:pPr>
      <w:r w:rsidRPr="00C3411E">
        <w:t>Figure 2. Stock history of percent change from 04/19/2013 for Arbutus Biopharma (formerly Tekmira Pharmaceuticals Corporation) TSE:TKM, Lakeland Industries NASDAQ:LAKE and Alpha Pro Tech APT during the 2014 Ebola crisis</w:t>
      </w:r>
      <w:r w:rsidRPr="00C3411E">
        <w:rPr>
          <w:vertAlign w:val="superscript"/>
        </w:rPr>
        <w:footnoteReference w:id="152"/>
      </w:r>
      <w:r w:rsidRPr="00C3411E">
        <w:t xml:space="preserve">. Noticeable spikes in late 2014 coincide with the the first diagnosed case of Ebola in the United States on 09/30/2014 and the increased rate of infection in West Africa. </w:t>
      </w:r>
    </w:p>
    <w:p w14:paraId="09B7A7BC" w14:textId="77777777" w:rsidR="005376C1" w:rsidRPr="00C3411E" w:rsidRDefault="00BB38E8">
      <w:pPr>
        <w:pStyle w:val="normal0"/>
        <w:spacing w:line="480" w:lineRule="auto"/>
      </w:pPr>
      <w:r w:rsidRPr="00C3411E">
        <w:rPr>
          <w:noProof/>
        </w:rPr>
        <w:drawing>
          <wp:inline distT="114300" distB="114300" distL="114300" distR="114300" wp14:anchorId="750B1664" wp14:editId="4566DFB5">
            <wp:extent cx="5943600" cy="3962400"/>
            <wp:effectExtent l="0" t="0" r="0" b="0"/>
            <wp:docPr id="3" name="image06.jpg" descr="worldwide2003_7_13.jpg"/>
            <wp:cNvGraphicFramePr/>
            <a:graphic xmlns:a="http://schemas.openxmlformats.org/drawingml/2006/main">
              <a:graphicData uri="http://schemas.openxmlformats.org/drawingml/2006/picture">
                <pic:pic xmlns:pic="http://schemas.openxmlformats.org/drawingml/2006/picture">
                  <pic:nvPicPr>
                    <pic:cNvPr id="0" name="image06.jpg" descr="worldwide2003_7_13.jpg"/>
                    <pic:cNvPicPr preferRelativeResize="0"/>
                  </pic:nvPicPr>
                  <pic:blipFill>
                    <a:blip r:embed="rId12"/>
                    <a:srcRect/>
                    <a:stretch>
                      <a:fillRect/>
                    </a:stretch>
                  </pic:blipFill>
                  <pic:spPr>
                    <a:xfrm>
                      <a:off x="0" y="0"/>
                      <a:ext cx="5943600" cy="3962400"/>
                    </a:xfrm>
                    <a:prstGeom prst="rect">
                      <a:avLst/>
                    </a:prstGeom>
                    <a:ln/>
                  </pic:spPr>
                </pic:pic>
              </a:graphicData>
            </a:graphic>
          </wp:inline>
        </w:drawing>
      </w:r>
    </w:p>
    <w:p w14:paraId="65AA9B68" w14:textId="77777777" w:rsidR="005376C1" w:rsidRPr="00C3411E" w:rsidRDefault="00BB38E8">
      <w:pPr>
        <w:pStyle w:val="normal0"/>
        <w:spacing w:line="480" w:lineRule="auto"/>
      </w:pPr>
      <w:r w:rsidRPr="00C3411E">
        <w:t>Figure 3. Worldwide probable cases of SARS provided in WHO situation reports from 11/01/2002 to 07/10/2003</w:t>
      </w:r>
    </w:p>
    <w:p w14:paraId="5D18C2E4" w14:textId="77777777" w:rsidR="005376C1" w:rsidRPr="00C3411E" w:rsidRDefault="005376C1">
      <w:pPr>
        <w:pStyle w:val="normal0"/>
        <w:spacing w:line="480" w:lineRule="auto"/>
      </w:pPr>
    </w:p>
    <w:p w14:paraId="19F98411" w14:textId="77777777" w:rsidR="005376C1" w:rsidRPr="00C3411E" w:rsidRDefault="00BB38E8">
      <w:pPr>
        <w:pStyle w:val="normal0"/>
        <w:spacing w:line="480" w:lineRule="auto"/>
      </w:pPr>
      <w:r w:rsidRPr="00C3411E">
        <w:rPr>
          <w:noProof/>
        </w:rPr>
        <w:drawing>
          <wp:inline distT="114300" distB="114300" distL="114300" distR="114300" wp14:anchorId="16A0F374" wp14:editId="37A874AB">
            <wp:extent cx="5943600" cy="2260600"/>
            <wp:effectExtent l="0" t="0" r="0" b="0"/>
            <wp:docPr id="4" name="image07.png" descr="SARS Stock Figure.png"/>
            <wp:cNvGraphicFramePr/>
            <a:graphic xmlns:a="http://schemas.openxmlformats.org/drawingml/2006/main">
              <a:graphicData uri="http://schemas.openxmlformats.org/drawingml/2006/picture">
                <pic:pic xmlns:pic="http://schemas.openxmlformats.org/drawingml/2006/picture">
                  <pic:nvPicPr>
                    <pic:cNvPr id="0" name="image07.png" descr="SARS Stock Figure.png"/>
                    <pic:cNvPicPr preferRelativeResize="0"/>
                  </pic:nvPicPr>
                  <pic:blipFill>
                    <a:blip r:embed="rId13"/>
                    <a:srcRect/>
                    <a:stretch>
                      <a:fillRect/>
                    </a:stretch>
                  </pic:blipFill>
                  <pic:spPr>
                    <a:xfrm>
                      <a:off x="0" y="0"/>
                      <a:ext cx="5943600" cy="2260600"/>
                    </a:xfrm>
                    <a:prstGeom prst="rect">
                      <a:avLst/>
                    </a:prstGeom>
                    <a:ln/>
                  </pic:spPr>
                </pic:pic>
              </a:graphicData>
            </a:graphic>
          </wp:inline>
        </w:drawing>
      </w:r>
    </w:p>
    <w:p w14:paraId="144C2E7C" w14:textId="77777777" w:rsidR="005376C1" w:rsidRPr="00C3411E" w:rsidRDefault="00BB38E8">
      <w:pPr>
        <w:pStyle w:val="normal0"/>
        <w:spacing w:line="480" w:lineRule="auto"/>
      </w:pPr>
      <w:r w:rsidRPr="00C3411E">
        <w:t>Figure 4. Stock history of percent change from 01/01/2002 for SciClone Pharmaceuticals SCLN during the 2003 SARS outbreak</w:t>
      </w:r>
      <w:r w:rsidRPr="00C3411E">
        <w:rPr>
          <w:vertAlign w:val="superscript"/>
        </w:rPr>
        <w:footnoteReference w:id="153"/>
      </w:r>
      <w:r w:rsidRPr="00C3411E">
        <w:t xml:space="preserve">. Company stocks increased during beginning to mid year in 2003, coinciding with the rise in SARS cases worldwide. </w:t>
      </w:r>
    </w:p>
    <w:p w14:paraId="49A00843" w14:textId="77777777" w:rsidR="005376C1" w:rsidRPr="00C3411E" w:rsidRDefault="005376C1">
      <w:pPr>
        <w:pStyle w:val="normal0"/>
        <w:spacing w:line="480" w:lineRule="auto"/>
      </w:pPr>
    </w:p>
    <w:p w14:paraId="1B69DB8B" w14:textId="7C21BB98" w:rsidR="00816CB0" w:rsidRPr="00C3411E" w:rsidRDefault="00816CB0" w:rsidP="00C362F9">
      <w:pPr>
        <w:spacing w:line="480" w:lineRule="auto"/>
        <w:rPr>
          <w:ins w:id="1138" w:author="Andrew Huff" w:date="2015-11-24T10:00:00Z"/>
        </w:rPr>
      </w:pPr>
      <w:ins w:id="1139" w:author="Andrew Huff" w:date="2015-11-24T10:00:00Z">
        <w:r w:rsidRPr="00C3411E">
          <w:br w:type="page"/>
        </w:r>
      </w:ins>
    </w:p>
    <w:p w14:paraId="471817DF" w14:textId="77777777" w:rsidR="005376C1" w:rsidRPr="00C3411E" w:rsidRDefault="005376C1" w:rsidP="00EC0CD5">
      <w:pPr>
        <w:pStyle w:val="normal0"/>
        <w:spacing w:line="480" w:lineRule="auto"/>
      </w:pPr>
    </w:p>
    <w:p w14:paraId="1CC86211" w14:textId="42725F09" w:rsidR="005376C1" w:rsidRPr="00C3411E" w:rsidRDefault="00816CB0" w:rsidP="00D7576E">
      <w:pPr>
        <w:pStyle w:val="normal0"/>
        <w:spacing w:line="480" w:lineRule="auto"/>
        <w:rPr>
          <w:b/>
        </w:rPr>
      </w:pPr>
      <w:ins w:id="1140" w:author="Andrew Huff" w:date="2015-11-24T09:59:00Z">
        <w:r w:rsidRPr="00C3411E">
          <w:rPr>
            <w:b/>
          </w:rPr>
          <w:t>REFERENCES</w:t>
        </w:r>
      </w:ins>
    </w:p>
    <w:p w14:paraId="4E66F8E6" w14:textId="77777777" w:rsidR="005376C1" w:rsidRPr="00C3411E" w:rsidRDefault="005376C1" w:rsidP="00D7576E">
      <w:pPr>
        <w:pStyle w:val="normal0"/>
        <w:spacing w:line="480" w:lineRule="auto"/>
      </w:pPr>
    </w:p>
    <w:p w14:paraId="5F676E6A" w14:textId="77777777" w:rsidR="005376C1" w:rsidRPr="00C3411E" w:rsidRDefault="00BB38E8" w:rsidP="00D7576E">
      <w:pPr>
        <w:pStyle w:val="normal0"/>
        <w:spacing w:line="480" w:lineRule="auto"/>
      </w:pPr>
      <w:r w:rsidRPr="00C3411E">
        <w:t xml:space="preserve">Abrams R. 2014. </w:t>
      </w:r>
      <w:r w:rsidRPr="00C3411E">
        <w:rPr>
          <w:highlight w:val="white"/>
        </w:rPr>
        <w:t>Demand jumps for p</w:t>
      </w:r>
      <w:r w:rsidRPr="002773D1">
        <w:rPr>
          <w:highlight w:val="white"/>
        </w:rPr>
        <w:t>rotective equipment as Ebola cases spur hospitals into action. &lt;</w:t>
      </w:r>
      <w:hyperlink r:id="rId14">
        <w:r w:rsidRPr="00C3411E">
          <w:rPr>
            <w:highlight w:val="white"/>
            <w:u w:val="single"/>
          </w:rPr>
          <w:t>http://www.nytimes.com/2014/10/22/business/demand-jumps-for-protective-equipment-as-ebola-cases-spur-hospitals-into-action.html?_r=3</w:t>
        </w:r>
      </w:hyperlink>
      <w:r w:rsidRPr="00C3411E">
        <w:rPr>
          <w:highlight w:val="white"/>
        </w:rPr>
        <w:t>&gt;</w:t>
      </w:r>
    </w:p>
    <w:p w14:paraId="1E03B0B3" w14:textId="77777777" w:rsidR="005376C1" w:rsidRPr="00C3411E" w:rsidRDefault="005376C1" w:rsidP="00D7576E">
      <w:pPr>
        <w:pStyle w:val="normal0"/>
        <w:spacing w:line="480" w:lineRule="auto"/>
      </w:pPr>
    </w:p>
    <w:p w14:paraId="0E9E94DA" w14:textId="77777777" w:rsidR="005376C1" w:rsidRPr="00C3411E" w:rsidRDefault="00BB38E8" w:rsidP="001E2AA2">
      <w:pPr>
        <w:pStyle w:val="normal0"/>
        <w:spacing w:line="480" w:lineRule="auto"/>
      </w:pPr>
      <w:r w:rsidRPr="00C3411E">
        <w:t>African Risk Capacity &lt;</w:t>
      </w:r>
      <w:hyperlink r:id="rId15">
        <w:r w:rsidRPr="00C3411E">
          <w:rPr>
            <w:u w:val="single"/>
          </w:rPr>
          <w:t>http://www.africanriskcapacity.org/</w:t>
        </w:r>
      </w:hyperlink>
      <w:r w:rsidRPr="00C3411E">
        <w:t>&gt;</w:t>
      </w:r>
    </w:p>
    <w:p w14:paraId="74C13028" w14:textId="77777777" w:rsidR="005376C1" w:rsidRPr="00C3411E" w:rsidRDefault="005376C1" w:rsidP="001E2AA2">
      <w:pPr>
        <w:pStyle w:val="normal0"/>
        <w:spacing w:line="480" w:lineRule="auto"/>
      </w:pPr>
    </w:p>
    <w:p w14:paraId="32615AE1" w14:textId="77777777" w:rsidR="005376C1" w:rsidRPr="00C3411E" w:rsidRDefault="00BB38E8" w:rsidP="001E2AA2">
      <w:pPr>
        <w:pStyle w:val="normal0"/>
        <w:spacing w:line="480" w:lineRule="auto"/>
      </w:pPr>
      <w:r w:rsidRPr="00C3411E">
        <w:t>Alpha Pro Tech. 2014. Annual report. &lt;</w:t>
      </w:r>
      <w:hyperlink r:id="rId16">
        <w:r w:rsidRPr="00C3411E">
          <w:rPr>
            <w:u w:val="single"/>
          </w:rPr>
          <w:t>http://www.alphaprotech.com/userfiles/doccenter/2014%20Annual%20Report%20with%20Bookmarks.pdf</w:t>
        </w:r>
      </w:hyperlink>
      <w:r w:rsidRPr="00C3411E">
        <w:t>&gt;</w:t>
      </w:r>
    </w:p>
    <w:p w14:paraId="5BE83663" w14:textId="77777777" w:rsidR="005376C1" w:rsidRPr="00C3411E" w:rsidRDefault="005376C1" w:rsidP="001E2AA2">
      <w:pPr>
        <w:pStyle w:val="normal0"/>
        <w:spacing w:line="480" w:lineRule="auto"/>
      </w:pPr>
    </w:p>
    <w:p w14:paraId="767B6D32" w14:textId="77777777" w:rsidR="005376C1" w:rsidRPr="00C3411E" w:rsidRDefault="00BB38E8" w:rsidP="001E2AA2">
      <w:pPr>
        <w:pStyle w:val="normal0"/>
        <w:spacing w:line="480" w:lineRule="auto"/>
      </w:pPr>
      <w:r w:rsidRPr="00C3411E">
        <w:t>Arbutus Biopharma. 2015. Tekmira Announces Launch of Arbutus Biopharma, a Hepatitis B Solutions Company. &lt;</w:t>
      </w:r>
      <w:hyperlink r:id="rId17">
        <w:r w:rsidRPr="00C3411E">
          <w:rPr>
            <w:u w:val="single"/>
          </w:rPr>
          <w:t>http://investor.arbutusbio.com/releasedetail.cfm?releaseid=922758</w:t>
        </w:r>
      </w:hyperlink>
      <w:r w:rsidRPr="00C3411E">
        <w:t>&gt;</w:t>
      </w:r>
    </w:p>
    <w:p w14:paraId="78191351" w14:textId="77777777" w:rsidR="005376C1" w:rsidRPr="00C3411E" w:rsidRDefault="005376C1" w:rsidP="001E2AA2">
      <w:pPr>
        <w:pStyle w:val="normal0"/>
        <w:spacing w:line="480" w:lineRule="auto"/>
      </w:pPr>
    </w:p>
    <w:p w14:paraId="750709E0" w14:textId="77777777" w:rsidR="005376C1" w:rsidRPr="00C3411E" w:rsidRDefault="00BB38E8" w:rsidP="000D1F6F">
      <w:pPr>
        <w:pStyle w:val="normal0"/>
        <w:spacing w:line="480" w:lineRule="auto"/>
      </w:pPr>
      <w:r w:rsidRPr="00C3411E">
        <w:t>AstraZeneca. Google Finance. &lt;</w:t>
      </w:r>
      <w:hyperlink r:id="rId18">
        <w:r w:rsidRPr="00C3411E">
          <w:rPr>
            <w:u w:val="single"/>
          </w:rPr>
          <w:t>https://www.google.com/finance?chdnp=1&amp;chdd=1&amp;chds=1&amp;chdv=1&amp;chvs=maximized&amp;chdeh=0&amp;chfdeh=0&amp;chdet=1444075200000&amp;chddm=498916&amp;chls=IntervalBasedLine&amp;q=NYSE:AZN&amp;ntsp=0&amp;ei=wGxDVuHfKZHAeIephJAE</w:t>
        </w:r>
      </w:hyperlink>
      <w:r w:rsidRPr="00C3411E">
        <w:t>&gt;</w:t>
      </w:r>
    </w:p>
    <w:p w14:paraId="2A12D588" w14:textId="77777777" w:rsidR="005376C1" w:rsidRPr="00C3411E" w:rsidRDefault="005376C1" w:rsidP="009A1350">
      <w:pPr>
        <w:pStyle w:val="normal0"/>
        <w:spacing w:line="480" w:lineRule="auto"/>
      </w:pPr>
    </w:p>
    <w:p w14:paraId="2F967F53" w14:textId="77777777" w:rsidR="005376C1" w:rsidRPr="00C3411E" w:rsidRDefault="00BB38E8" w:rsidP="00153D18">
      <w:pPr>
        <w:pStyle w:val="normal0"/>
        <w:spacing w:line="480" w:lineRule="auto"/>
      </w:pPr>
      <w:r w:rsidRPr="00C3411E">
        <w:t xml:space="preserve">Balicer, R. D., Huerta, M., Davidovitch, N., &amp; Grotto, I. (2005). Cost-benefit of stockpiling drugs for influenza pandemic. </w:t>
      </w:r>
      <w:r w:rsidRPr="00C3411E">
        <w:rPr>
          <w:i/>
        </w:rPr>
        <w:t>Emerging infectious diseases</w:t>
      </w:r>
      <w:r w:rsidRPr="00C3411E">
        <w:t xml:space="preserve">, </w:t>
      </w:r>
      <w:r w:rsidRPr="00C3411E">
        <w:rPr>
          <w:i/>
        </w:rPr>
        <w:t>11</w:t>
      </w:r>
      <w:r w:rsidRPr="00C3411E">
        <w:t>(8), 1280.</w:t>
      </w:r>
    </w:p>
    <w:p w14:paraId="3B9F607B" w14:textId="77777777" w:rsidR="005376C1" w:rsidRPr="00C3411E" w:rsidRDefault="005376C1" w:rsidP="005723F0">
      <w:pPr>
        <w:pStyle w:val="normal0"/>
        <w:spacing w:line="480" w:lineRule="auto"/>
      </w:pPr>
    </w:p>
    <w:p w14:paraId="6C45138A" w14:textId="77777777" w:rsidR="005376C1" w:rsidRPr="002773D1" w:rsidRDefault="00BB38E8" w:rsidP="00194755">
      <w:pPr>
        <w:pStyle w:val="normal0"/>
        <w:spacing w:line="480" w:lineRule="auto"/>
      </w:pPr>
      <w:r w:rsidRPr="00C3411E">
        <w:t xml:space="preserve">Bartsch, S. M., Gorham, K., &amp; Lee, B. Y. (2015). The cost of an Ebola case. </w:t>
      </w:r>
      <w:r w:rsidRPr="00C3411E">
        <w:rPr>
          <w:i/>
        </w:rPr>
        <w:t>Pathogens and global health</w:t>
      </w:r>
      <w:r w:rsidRPr="00C3411E">
        <w:t xml:space="preserve">, </w:t>
      </w:r>
      <w:r w:rsidRPr="00C3411E">
        <w:rPr>
          <w:i/>
        </w:rPr>
        <w:t>109</w:t>
      </w:r>
      <w:r w:rsidRPr="00C3411E">
        <w:t>(1), 4-9.</w:t>
      </w:r>
    </w:p>
    <w:p w14:paraId="310B9290" w14:textId="77777777" w:rsidR="005376C1" w:rsidRPr="002773D1" w:rsidRDefault="005376C1" w:rsidP="00194755">
      <w:pPr>
        <w:pStyle w:val="normal0"/>
        <w:spacing w:line="480" w:lineRule="auto"/>
      </w:pPr>
    </w:p>
    <w:p w14:paraId="24027ADA" w14:textId="77777777" w:rsidR="005376C1" w:rsidRPr="00A65F60" w:rsidRDefault="00BB38E8" w:rsidP="00BB781B">
      <w:pPr>
        <w:pStyle w:val="normal0"/>
        <w:spacing w:line="480" w:lineRule="auto"/>
      </w:pPr>
      <w:r w:rsidRPr="00545CA9">
        <w:t xml:space="preserve">Batson, A. (2005). The problems and promise of vaccine markets in developing countries. </w:t>
      </w:r>
      <w:r w:rsidRPr="00F80115">
        <w:rPr>
          <w:i/>
        </w:rPr>
        <w:t>Health Affairs</w:t>
      </w:r>
      <w:r w:rsidRPr="00AC7B93">
        <w:t xml:space="preserve">, </w:t>
      </w:r>
      <w:r w:rsidRPr="00D30E06">
        <w:rPr>
          <w:i/>
        </w:rPr>
        <w:t>24</w:t>
      </w:r>
      <w:r w:rsidRPr="002B7ED6">
        <w:t>(3), 690-693.</w:t>
      </w:r>
    </w:p>
    <w:p w14:paraId="0E2FBD30" w14:textId="77777777" w:rsidR="005376C1" w:rsidRPr="00C3411E" w:rsidRDefault="005376C1" w:rsidP="006921FA">
      <w:pPr>
        <w:pStyle w:val="normal0"/>
        <w:spacing w:line="480" w:lineRule="auto"/>
      </w:pPr>
    </w:p>
    <w:p w14:paraId="5879928F" w14:textId="77777777" w:rsidR="005376C1" w:rsidRPr="00C3411E" w:rsidRDefault="00BB38E8" w:rsidP="00974F5A">
      <w:pPr>
        <w:pStyle w:val="normal0"/>
        <w:spacing w:line="480" w:lineRule="auto"/>
      </w:pPr>
      <w:r w:rsidRPr="00C3411E">
        <w:t xml:space="preserve">Basu, P. (2003). Biotech firms jump on SARS bandwagon. </w:t>
      </w:r>
      <w:r w:rsidRPr="00C3411E">
        <w:rPr>
          <w:i/>
        </w:rPr>
        <w:t>Nature biotechnology</w:t>
      </w:r>
      <w:r w:rsidRPr="00C3411E">
        <w:t xml:space="preserve">, </w:t>
      </w:r>
      <w:r w:rsidRPr="00C3411E">
        <w:rPr>
          <w:i/>
        </w:rPr>
        <w:t>21</w:t>
      </w:r>
      <w:r w:rsidRPr="00C3411E">
        <w:t>(7), 720-720.</w:t>
      </w:r>
    </w:p>
    <w:p w14:paraId="4AF853A9" w14:textId="77777777" w:rsidR="005376C1" w:rsidRPr="00C3411E" w:rsidRDefault="005376C1" w:rsidP="00BC1629">
      <w:pPr>
        <w:pStyle w:val="normal0"/>
        <w:spacing w:line="480" w:lineRule="auto"/>
      </w:pPr>
    </w:p>
    <w:p w14:paraId="33AE60D3" w14:textId="77777777" w:rsidR="005376C1" w:rsidRPr="00C3411E" w:rsidRDefault="00BB38E8" w:rsidP="00ED5B11">
      <w:pPr>
        <w:pStyle w:val="normal0"/>
        <w:spacing w:line="480" w:lineRule="auto"/>
      </w:pPr>
      <w:r w:rsidRPr="00C3411E">
        <w:t xml:space="preserve">Becker, C. (2005). Influenza economics. Providers and suppliers who usually reap big profits during flu season might find that a pandemic could backfire on their bottom lines. </w:t>
      </w:r>
      <w:r w:rsidRPr="00C3411E">
        <w:rPr>
          <w:i/>
        </w:rPr>
        <w:t>Modern healthcare</w:t>
      </w:r>
      <w:r w:rsidRPr="00C3411E">
        <w:t xml:space="preserve">, </w:t>
      </w:r>
      <w:r w:rsidRPr="00C3411E">
        <w:rPr>
          <w:i/>
        </w:rPr>
        <w:t>35</w:t>
      </w:r>
      <w:r w:rsidRPr="00C3411E">
        <w:t>(45), 6-7.</w:t>
      </w:r>
    </w:p>
    <w:p w14:paraId="43C53DBE" w14:textId="77777777" w:rsidR="005376C1" w:rsidRPr="00C3411E" w:rsidRDefault="005376C1">
      <w:pPr>
        <w:pStyle w:val="normal0"/>
        <w:spacing w:line="480" w:lineRule="auto"/>
      </w:pPr>
    </w:p>
    <w:p w14:paraId="00DE799E" w14:textId="35217A54" w:rsidR="005376C1" w:rsidRPr="00C3411E" w:rsidRDefault="00BB38E8">
      <w:pPr>
        <w:pStyle w:val="normal0"/>
        <w:spacing w:line="480" w:lineRule="auto"/>
      </w:pPr>
      <w:r w:rsidRPr="00C3411E">
        <w:t>Begley, S. (2013). Flu-conomics: The next pandemic could trigger global recession. &lt;</w:t>
      </w:r>
      <w:hyperlink r:id="rId19" w:anchor="Hv9LzZz6o7z8mrmT.97">
        <w:r w:rsidRPr="00C3411E">
          <w:rPr>
            <w:u w:val="single"/>
          </w:rPr>
          <w:t>http://www.reuters.com/article/2013/01/21/us-reutersmagazine-davos-flu-economy-idUSBRE90K0F820130121#Hv9LzZz6o7z8mrmT.97</w:t>
        </w:r>
      </w:hyperlink>
      <w:r w:rsidRPr="00C3411E">
        <w:t>&gt;</w:t>
      </w:r>
    </w:p>
    <w:p w14:paraId="71EC62D6" w14:textId="77777777" w:rsidR="005376C1" w:rsidRPr="00C3411E" w:rsidRDefault="005376C1">
      <w:pPr>
        <w:pStyle w:val="normal0"/>
        <w:spacing w:line="480" w:lineRule="auto"/>
      </w:pPr>
    </w:p>
    <w:p w14:paraId="14988DAD" w14:textId="77777777" w:rsidR="005376C1" w:rsidRPr="00C3411E" w:rsidRDefault="00BB38E8">
      <w:pPr>
        <w:pStyle w:val="normal0"/>
        <w:spacing w:line="480" w:lineRule="auto"/>
      </w:pPr>
      <w:r w:rsidRPr="00C3411E">
        <w:t>Broyer, S &amp; Brunner, C. (2009). Natixis Flash Economics: Pandemic: A short guide for investors.</w:t>
      </w:r>
    </w:p>
    <w:p w14:paraId="3B7FF473" w14:textId="77777777" w:rsidR="005376C1" w:rsidRPr="00C3411E" w:rsidRDefault="005376C1">
      <w:pPr>
        <w:pStyle w:val="normal0"/>
        <w:spacing w:line="480" w:lineRule="auto"/>
      </w:pPr>
    </w:p>
    <w:p w14:paraId="36D1A802" w14:textId="77777777" w:rsidR="005376C1" w:rsidRPr="00C3411E" w:rsidRDefault="00BB38E8">
      <w:pPr>
        <w:pStyle w:val="normal0"/>
        <w:spacing w:line="480" w:lineRule="auto"/>
      </w:pPr>
      <w:r w:rsidRPr="00C3411E">
        <w:t>Center for Disease Control. 2015. 2014 Ebola Outbreak in West Africa - Reported Cases Graphs. &lt;</w:t>
      </w:r>
      <w:hyperlink r:id="rId20">
        <w:r w:rsidRPr="00C3411E">
          <w:rPr>
            <w:u w:val="single"/>
          </w:rPr>
          <w:t>http://www.cdc.gov/vhf/ebola/outbreaks/2014-west-africa/cumulative-cases-graphs.html</w:t>
        </w:r>
      </w:hyperlink>
      <w:r w:rsidRPr="00C3411E">
        <w:t>&gt;</w:t>
      </w:r>
    </w:p>
    <w:p w14:paraId="24273277" w14:textId="77777777" w:rsidR="005376C1" w:rsidRPr="00C3411E" w:rsidRDefault="005376C1">
      <w:pPr>
        <w:pStyle w:val="normal0"/>
        <w:spacing w:line="480" w:lineRule="auto"/>
      </w:pPr>
    </w:p>
    <w:p w14:paraId="0EC7BBA0" w14:textId="77777777" w:rsidR="005376C1" w:rsidRPr="00C3411E" w:rsidRDefault="00BB38E8">
      <w:pPr>
        <w:pStyle w:val="normal0"/>
        <w:spacing w:line="480" w:lineRule="auto"/>
      </w:pPr>
      <w:r w:rsidRPr="00C3411E">
        <w:t>Center for Disease Control. 2014. Cases of Ebola Diagnosed in the United States. &lt;</w:t>
      </w:r>
      <w:hyperlink r:id="rId21">
        <w:r w:rsidRPr="00C3411E">
          <w:rPr>
            <w:u w:val="single"/>
          </w:rPr>
          <w:t>http://www.cdc.gov/vhf/ebola/outbreaks/2014-west-africa/united-states-imported-case.html</w:t>
        </w:r>
      </w:hyperlink>
      <w:r w:rsidRPr="00C3411E">
        <w:t>&gt;</w:t>
      </w:r>
    </w:p>
    <w:p w14:paraId="1F75AC0A" w14:textId="77777777" w:rsidR="005376C1" w:rsidRPr="00C3411E" w:rsidRDefault="005376C1">
      <w:pPr>
        <w:pStyle w:val="normal0"/>
        <w:spacing w:line="480" w:lineRule="auto"/>
      </w:pPr>
    </w:p>
    <w:p w14:paraId="0055B6FB" w14:textId="77777777" w:rsidR="005376C1" w:rsidRPr="00C3411E" w:rsidRDefault="00BB38E8">
      <w:pPr>
        <w:pStyle w:val="normal0"/>
        <w:spacing w:line="480" w:lineRule="auto"/>
      </w:pPr>
      <w:r w:rsidRPr="00C3411E">
        <w:t xml:space="preserve">Chen, C. D., Chen, C. C., Tang, W. W., &amp; Huang, B. Y. (2009). The positive and negative impacts of the sars outbreak: a case of the Taiwan industries. </w:t>
      </w:r>
      <w:r w:rsidRPr="00C3411E">
        <w:rPr>
          <w:i/>
        </w:rPr>
        <w:t>The Journal of Developing Areas</w:t>
      </w:r>
      <w:r w:rsidRPr="00C3411E">
        <w:t xml:space="preserve">, </w:t>
      </w:r>
      <w:r w:rsidRPr="00C3411E">
        <w:rPr>
          <w:i/>
        </w:rPr>
        <w:t>43</w:t>
      </w:r>
      <w:r w:rsidRPr="00C3411E">
        <w:t>(1), 281-293.</w:t>
      </w:r>
    </w:p>
    <w:p w14:paraId="73596943" w14:textId="77777777" w:rsidR="005376C1" w:rsidRPr="00C3411E" w:rsidRDefault="005376C1">
      <w:pPr>
        <w:pStyle w:val="normal0"/>
        <w:spacing w:line="480" w:lineRule="auto"/>
      </w:pPr>
    </w:p>
    <w:p w14:paraId="48282461" w14:textId="77777777" w:rsidR="005376C1" w:rsidRPr="00C3411E" w:rsidRDefault="00BB38E8">
      <w:pPr>
        <w:pStyle w:val="normal0"/>
        <w:spacing w:line="480" w:lineRule="auto"/>
      </w:pPr>
      <w:r w:rsidRPr="00C3411E">
        <w:t xml:space="preserve">Chicago Tribune. 2014. </w:t>
      </w:r>
      <w:r w:rsidRPr="00C3411E">
        <w:rPr>
          <w:highlight w:val="white"/>
        </w:rPr>
        <w:t>Ebola causes surge in sales of protective gear. &lt;</w:t>
      </w:r>
      <w:hyperlink r:id="rId22">
        <w:r w:rsidRPr="00C3411E">
          <w:rPr>
            <w:highlight w:val="white"/>
            <w:u w:val="single"/>
          </w:rPr>
          <w:t>http://www.chicagotribune.com/news/local/breaking/ct-ebola-equipment-sales-met-20141015-story.html</w:t>
        </w:r>
      </w:hyperlink>
      <w:r w:rsidRPr="00C3411E">
        <w:rPr>
          <w:highlight w:val="white"/>
        </w:rPr>
        <w:t>&gt;</w:t>
      </w:r>
    </w:p>
    <w:p w14:paraId="47087AD3" w14:textId="77777777" w:rsidR="005376C1" w:rsidRPr="00C3411E" w:rsidRDefault="005376C1">
      <w:pPr>
        <w:pStyle w:val="normal0"/>
        <w:spacing w:line="480" w:lineRule="auto"/>
      </w:pPr>
    </w:p>
    <w:p w14:paraId="2B5CC579" w14:textId="77777777" w:rsidR="005376C1" w:rsidRPr="00C3411E" w:rsidRDefault="00BB38E8">
      <w:pPr>
        <w:pStyle w:val="normal0"/>
        <w:spacing w:line="480" w:lineRule="auto"/>
      </w:pPr>
      <w:r w:rsidRPr="00C3411E">
        <w:rPr>
          <w:highlight w:val="white"/>
        </w:rPr>
        <w:t>ClinicalTrials.gov. Evaluating an Ebola and a Marburg Vaccine in Uganda. &lt;</w:t>
      </w:r>
      <w:hyperlink r:id="rId23">
        <w:r w:rsidRPr="00C3411E">
          <w:rPr>
            <w:highlight w:val="white"/>
            <w:u w:val="single"/>
          </w:rPr>
          <w:t>https://clinicaltrials.gov/show/NCT00997607</w:t>
        </w:r>
      </w:hyperlink>
      <w:r w:rsidRPr="00C3411E">
        <w:rPr>
          <w:highlight w:val="white"/>
        </w:rPr>
        <w:t>&gt;</w:t>
      </w:r>
    </w:p>
    <w:p w14:paraId="21107E1D" w14:textId="77777777" w:rsidR="005376C1" w:rsidRPr="00C3411E" w:rsidRDefault="005376C1">
      <w:pPr>
        <w:pStyle w:val="normal0"/>
        <w:spacing w:line="480" w:lineRule="auto"/>
      </w:pPr>
    </w:p>
    <w:p w14:paraId="10C2D922" w14:textId="77777777" w:rsidR="005376C1" w:rsidRPr="00C3411E" w:rsidRDefault="00BB38E8">
      <w:pPr>
        <w:pStyle w:val="normal0"/>
        <w:spacing w:line="480" w:lineRule="auto"/>
      </w:pPr>
      <w:r w:rsidRPr="00C3411E">
        <w:rPr>
          <w:highlight w:val="white"/>
        </w:rPr>
        <w:t xml:space="preserve">Collin, N., de Radiguès, X., &amp; World Health Organization H1N1 Vaccine Task Force. (2009). Vaccine production capacity for seasonal and pandemic (H1N1) 2009 influenza. </w:t>
      </w:r>
      <w:r w:rsidRPr="00C3411E">
        <w:rPr>
          <w:i/>
          <w:highlight w:val="white"/>
        </w:rPr>
        <w:t>Vaccine</w:t>
      </w:r>
      <w:r w:rsidRPr="00C3411E">
        <w:rPr>
          <w:highlight w:val="white"/>
        </w:rPr>
        <w:t xml:space="preserve">, </w:t>
      </w:r>
      <w:r w:rsidRPr="00C3411E">
        <w:rPr>
          <w:i/>
          <w:highlight w:val="white"/>
        </w:rPr>
        <w:t>27</w:t>
      </w:r>
      <w:r w:rsidRPr="00C3411E">
        <w:rPr>
          <w:highlight w:val="white"/>
        </w:rPr>
        <w:t>(38), 5184-5186.</w:t>
      </w:r>
    </w:p>
    <w:p w14:paraId="1E10A27A" w14:textId="77777777" w:rsidR="005376C1" w:rsidRPr="00C3411E" w:rsidRDefault="005376C1">
      <w:pPr>
        <w:pStyle w:val="normal0"/>
        <w:spacing w:line="480" w:lineRule="auto"/>
      </w:pPr>
    </w:p>
    <w:p w14:paraId="7F35F3D7" w14:textId="77777777" w:rsidR="005376C1" w:rsidRPr="00C3411E" w:rsidRDefault="00BB38E8">
      <w:pPr>
        <w:pStyle w:val="normal0"/>
        <w:spacing w:line="480" w:lineRule="auto"/>
      </w:pPr>
      <w:r w:rsidRPr="00C3411E">
        <w:rPr>
          <w:highlight w:val="white"/>
        </w:rPr>
        <w:t>Cooper, S &amp; Coxe, D. 2005. BMO Nesbitt Burns Research: An Investor’s Guide to Avian Flu.</w:t>
      </w:r>
    </w:p>
    <w:p w14:paraId="53D870EC" w14:textId="77777777" w:rsidR="005376C1" w:rsidRPr="00C3411E" w:rsidRDefault="005376C1">
      <w:pPr>
        <w:pStyle w:val="normal0"/>
        <w:spacing w:line="480" w:lineRule="auto"/>
      </w:pPr>
    </w:p>
    <w:p w14:paraId="3170E447" w14:textId="77777777" w:rsidR="005376C1" w:rsidRPr="00C3411E" w:rsidRDefault="00BB38E8">
      <w:pPr>
        <w:pStyle w:val="normal0"/>
        <w:spacing w:line="480" w:lineRule="auto"/>
      </w:pPr>
      <w:r w:rsidRPr="00C3411E">
        <w:rPr>
          <w:highlight w:val="white"/>
        </w:rPr>
        <w:t>Crampton T. 2003. Nothing like deaths to sell life insurance: Some manage to profit by SARS. &lt;</w:t>
      </w:r>
      <w:hyperlink r:id="rId24">
        <w:r w:rsidRPr="00C3411E">
          <w:rPr>
            <w:highlight w:val="white"/>
            <w:u w:val="single"/>
          </w:rPr>
          <w:t>http://www.nytimes.com/2003/05/28/news/28iht-innovate.html</w:t>
        </w:r>
      </w:hyperlink>
      <w:r w:rsidRPr="00C3411E">
        <w:rPr>
          <w:highlight w:val="white"/>
        </w:rPr>
        <w:t>&gt;</w:t>
      </w:r>
    </w:p>
    <w:p w14:paraId="52F249C4" w14:textId="77777777" w:rsidR="005376C1" w:rsidRPr="00C3411E" w:rsidRDefault="005376C1">
      <w:pPr>
        <w:pStyle w:val="normal0"/>
        <w:spacing w:line="480" w:lineRule="auto"/>
      </w:pPr>
    </w:p>
    <w:p w14:paraId="3404B31B" w14:textId="77777777" w:rsidR="005376C1" w:rsidRPr="00C3411E" w:rsidRDefault="00BB38E8">
      <w:pPr>
        <w:pStyle w:val="normal0"/>
        <w:spacing w:line="480" w:lineRule="auto"/>
      </w:pPr>
      <w:r w:rsidRPr="00C3411E">
        <w:rPr>
          <w:highlight w:val="white"/>
        </w:rPr>
        <w:t xml:space="preserve">Daly, R. (2014). Hospitals' Ebola preparation costs can vary widely. </w:t>
      </w:r>
      <w:r w:rsidRPr="00C3411E">
        <w:rPr>
          <w:i/>
          <w:highlight w:val="white"/>
        </w:rPr>
        <w:t>Healthcare financial management: journal of the Healthcare Financial Management Association</w:t>
      </w:r>
      <w:r w:rsidRPr="00C3411E">
        <w:rPr>
          <w:highlight w:val="white"/>
        </w:rPr>
        <w:t xml:space="preserve">, </w:t>
      </w:r>
      <w:r w:rsidRPr="00C3411E">
        <w:rPr>
          <w:i/>
          <w:highlight w:val="white"/>
        </w:rPr>
        <w:t>68</w:t>
      </w:r>
      <w:r w:rsidRPr="00C3411E">
        <w:rPr>
          <w:highlight w:val="white"/>
        </w:rPr>
        <w:t>(12), 60-2.</w:t>
      </w:r>
    </w:p>
    <w:p w14:paraId="3357D08D" w14:textId="77777777" w:rsidR="005376C1" w:rsidRPr="00C3411E" w:rsidRDefault="005376C1">
      <w:pPr>
        <w:pStyle w:val="normal0"/>
        <w:spacing w:line="480" w:lineRule="auto"/>
      </w:pPr>
    </w:p>
    <w:p w14:paraId="4AE87E79" w14:textId="77777777" w:rsidR="005376C1" w:rsidRPr="00C3411E" w:rsidRDefault="00BB38E8">
      <w:pPr>
        <w:pStyle w:val="normal0"/>
        <w:spacing w:line="480" w:lineRule="auto"/>
      </w:pPr>
      <w:r w:rsidRPr="00C3411E">
        <w:rPr>
          <w:highlight w:val="white"/>
        </w:rPr>
        <w:t>Department of Health and Human Services Fiscal Year. 2016. Justification of Estimate for Appropriations Committees.</w:t>
      </w:r>
    </w:p>
    <w:p w14:paraId="5448CC36" w14:textId="77777777" w:rsidR="005376C1" w:rsidRPr="00C3411E" w:rsidRDefault="005376C1">
      <w:pPr>
        <w:pStyle w:val="normal0"/>
        <w:spacing w:line="480" w:lineRule="auto"/>
      </w:pPr>
    </w:p>
    <w:p w14:paraId="07CF0ECF" w14:textId="77777777" w:rsidR="005376C1" w:rsidRPr="00C3411E" w:rsidRDefault="00BB38E8">
      <w:pPr>
        <w:pStyle w:val="normal0"/>
        <w:spacing w:line="480" w:lineRule="auto"/>
      </w:pPr>
      <w:r w:rsidRPr="00C3411E">
        <w:rPr>
          <w:highlight w:val="white"/>
        </w:rPr>
        <w:t xml:space="preserve">Dixon, P. B., Lee, B., Muehlenbeck, T., Rimmer, M. T., Rose, A., &amp; Verikios, G. (2010). Effects on the US of an H1N1 epidemic: analysis with a quarterly CGE model. </w:t>
      </w:r>
      <w:r w:rsidRPr="00C3411E">
        <w:rPr>
          <w:i/>
          <w:highlight w:val="white"/>
        </w:rPr>
        <w:t>Journal of homeland security and emergency management</w:t>
      </w:r>
      <w:r w:rsidRPr="00C3411E">
        <w:rPr>
          <w:highlight w:val="white"/>
        </w:rPr>
        <w:t xml:space="preserve">, </w:t>
      </w:r>
      <w:r w:rsidRPr="00C3411E">
        <w:rPr>
          <w:i/>
          <w:highlight w:val="white"/>
        </w:rPr>
        <w:t>7</w:t>
      </w:r>
      <w:r w:rsidRPr="00C3411E">
        <w:rPr>
          <w:highlight w:val="white"/>
        </w:rPr>
        <w:t>(1).</w:t>
      </w:r>
    </w:p>
    <w:p w14:paraId="2D77D0D9" w14:textId="77777777" w:rsidR="005376C1" w:rsidRPr="00C3411E" w:rsidRDefault="005376C1">
      <w:pPr>
        <w:pStyle w:val="normal0"/>
        <w:spacing w:line="480" w:lineRule="auto"/>
      </w:pPr>
    </w:p>
    <w:p w14:paraId="6893F0C4" w14:textId="77777777" w:rsidR="005376C1" w:rsidRPr="00C3411E" w:rsidRDefault="00BB38E8">
      <w:pPr>
        <w:pStyle w:val="normal0"/>
        <w:spacing w:line="480" w:lineRule="auto"/>
      </w:pPr>
      <w:r w:rsidRPr="00C3411E">
        <w:t>Egan, M. 2015. Ebola is spooking Wall Street. &lt;</w:t>
      </w:r>
      <w:hyperlink r:id="rId25">
        <w:r w:rsidRPr="00C3411E">
          <w:rPr>
            <w:u w:val="single"/>
          </w:rPr>
          <w:t>http://money.cnn.com/2014/10/15/investing/ebola-spooks-wall-street-investors-stocks/</w:t>
        </w:r>
      </w:hyperlink>
      <w:r w:rsidRPr="00C3411E">
        <w:t>&gt;</w:t>
      </w:r>
    </w:p>
    <w:p w14:paraId="0E888A8A" w14:textId="77777777" w:rsidR="005376C1" w:rsidRPr="00C3411E" w:rsidRDefault="005376C1">
      <w:pPr>
        <w:pStyle w:val="normal0"/>
        <w:spacing w:line="480" w:lineRule="auto"/>
      </w:pPr>
    </w:p>
    <w:p w14:paraId="273782DC" w14:textId="77777777" w:rsidR="005376C1" w:rsidRPr="00C3411E" w:rsidRDefault="00BB38E8">
      <w:pPr>
        <w:pStyle w:val="normal0"/>
        <w:spacing w:line="480" w:lineRule="auto"/>
      </w:pPr>
      <w:r w:rsidRPr="00C3411E">
        <w:t>Fahmy, D. 2009. Drugmakers, Doctors Rake in Billions Battling H1N1 Flu. &lt;</w:t>
      </w:r>
      <w:hyperlink r:id="rId26">
        <w:r w:rsidRPr="00C3411E">
          <w:t xml:space="preserve"> </w:t>
        </w:r>
      </w:hyperlink>
      <w:hyperlink r:id="rId27">
        <w:r w:rsidRPr="00C3411E">
          <w:rPr>
            <w:u w:val="single"/>
          </w:rPr>
          <w:t>http://abcnews.go.com/Business/big-business-swine-flu/story?id=8820642</w:t>
        </w:r>
      </w:hyperlink>
      <w:r w:rsidRPr="00C3411E">
        <w:t>&gt;</w:t>
      </w:r>
    </w:p>
    <w:p w14:paraId="17A40AA4" w14:textId="77777777" w:rsidR="005376C1" w:rsidRPr="00C3411E" w:rsidRDefault="005376C1">
      <w:pPr>
        <w:pStyle w:val="normal0"/>
        <w:spacing w:line="480" w:lineRule="auto"/>
      </w:pPr>
    </w:p>
    <w:p w14:paraId="0B38EB75" w14:textId="77777777" w:rsidR="005376C1" w:rsidRPr="00C3411E" w:rsidRDefault="00BB38E8">
      <w:pPr>
        <w:pStyle w:val="normal0"/>
        <w:spacing w:line="480" w:lineRule="auto"/>
      </w:pPr>
      <w:r w:rsidRPr="00C3411E">
        <w:t>Federal Trade Commission. 2003. FTC and FDA Crack Down on Internet Marketers of Bogus SARS Prevention Products. &lt;</w:t>
      </w:r>
      <w:hyperlink r:id="rId28">
        <w:r w:rsidRPr="00C3411E">
          <w:rPr>
            <w:u w:val="single"/>
          </w:rPr>
          <w:t>https://www.ftc.gov/news-events/press-releases/2003/05/ftc-and-fda-crack-down-internet-marketers-bogus-sars-prevention</w:t>
        </w:r>
      </w:hyperlink>
      <w:r w:rsidRPr="00C3411E">
        <w:t>&gt;</w:t>
      </w:r>
    </w:p>
    <w:p w14:paraId="21AD8B9F" w14:textId="77777777" w:rsidR="005376C1" w:rsidRPr="00C3411E" w:rsidRDefault="005376C1">
      <w:pPr>
        <w:pStyle w:val="normal0"/>
        <w:spacing w:line="480" w:lineRule="auto"/>
      </w:pPr>
    </w:p>
    <w:p w14:paraId="19D21B5F" w14:textId="77777777" w:rsidR="005376C1" w:rsidRPr="00C3411E" w:rsidRDefault="00BB38E8">
      <w:pPr>
        <w:pStyle w:val="normal0"/>
        <w:spacing w:line="480" w:lineRule="auto"/>
      </w:pPr>
      <w:r w:rsidRPr="00C3411E">
        <w:t>Food and Agriculture Organization of the United Nations and Animal Production and Health Commission for Asia and the Pacific (APHCA). 2002. Manual on the diagnosis of nipah virus infection in animals.</w:t>
      </w:r>
    </w:p>
    <w:p w14:paraId="2C70BF5D" w14:textId="77777777" w:rsidR="005376C1" w:rsidRPr="00C3411E" w:rsidRDefault="005376C1">
      <w:pPr>
        <w:pStyle w:val="normal0"/>
        <w:spacing w:line="480" w:lineRule="auto"/>
      </w:pPr>
    </w:p>
    <w:p w14:paraId="7C6A20EF" w14:textId="77777777" w:rsidR="005376C1" w:rsidRPr="00C3411E" w:rsidRDefault="00BB38E8">
      <w:pPr>
        <w:pStyle w:val="normal0"/>
        <w:spacing w:line="480" w:lineRule="auto"/>
      </w:pPr>
      <w:r w:rsidRPr="00C3411E">
        <w:t xml:space="preserve">Flynn, P. (2010). The handling of the H1N1 pandemic: more transparency needed. </w:t>
      </w:r>
      <w:r w:rsidRPr="00C3411E">
        <w:rPr>
          <w:i/>
        </w:rPr>
        <w:t>Council of Europe Parliamentary Assembly</w:t>
      </w:r>
      <w:r w:rsidRPr="00C3411E">
        <w:t>.</w:t>
      </w:r>
    </w:p>
    <w:p w14:paraId="0E7E5BFA" w14:textId="77777777" w:rsidR="005376C1" w:rsidRPr="00C3411E" w:rsidRDefault="005376C1">
      <w:pPr>
        <w:pStyle w:val="normal0"/>
        <w:spacing w:line="480" w:lineRule="auto"/>
      </w:pPr>
    </w:p>
    <w:p w14:paraId="209B2FB5" w14:textId="77777777" w:rsidR="005376C1" w:rsidRPr="00C3411E" w:rsidRDefault="00BB38E8">
      <w:pPr>
        <w:pStyle w:val="normal0"/>
        <w:spacing w:line="480" w:lineRule="auto"/>
      </w:pPr>
      <w:r w:rsidRPr="00C3411E">
        <w:t xml:space="preserve">Fonkwo, P. N. (2008). Pricing infectious disease. </w:t>
      </w:r>
      <w:r w:rsidRPr="00C3411E">
        <w:rPr>
          <w:i/>
        </w:rPr>
        <w:t>EMBO reports</w:t>
      </w:r>
      <w:r w:rsidRPr="00C3411E">
        <w:t xml:space="preserve">, </w:t>
      </w:r>
      <w:r w:rsidRPr="00C3411E">
        <w:rPr>
          <w:i/>
        </w:rPr>
        <w:t>9</w:t>
      </w:r>
      <w:r w:rsidRPr="00C3411E">
        <w:t>(1S), S13-S17.</w:t>
      </w:r>
    </w:p>
    <w:p w14:paraId="7C81FAD5" w14:textId="77777777" w:rsidR="005376C1" w:rsidRPr="00C3411E" w:rsidRDefault="005376C1">
      <w:pPr>
        <w:pStyle w:val="normal0"/>
        <w:spacing w:line="480" w:lineRule="auto"/>
      </w:pPr>
    </w:p>
    <w:p w14:paraId="2180B38B" w14:textId="77777777" w:rsidR="005376C1" w:rsidRPr="00C3411E" w:rsidRDefault="00BB38E8">
      <w:pPr>
        <w:pStyle w:val="normal0"/>
        <w:spacing w:line="480" w:lineRule="auto"/>
      </w:pPr>
      <w:r w:rsidRPr="00C3411E">
        <w:t>Forbes. 2014. Medline Industries. &lt;</w:t>
      </w:r>
      <w:hyperlink r:id="rId29">
        <w:r w:rsidRPr="00C3411E">
          <w:rPr>
            <w:u w:val="single"/>
          </w:rPr>
          <w:t>http://www.forbes.com/companies/medline-industries/</w:t>
        </w:r>
      </w:hyperlink>
      <w:r w:rsidRPr="00C3411E">
        <w:t>&gt;</w:t>
      </w:r>
    </w:p>
    <w:p w14:paraId="6174A034" w14:textId="77777777" w:rsidR="005376C1" w:rsidRPr="00C3411E" w:rsidRDefault="005376C1">
      <w:pPr>
        <w:pStyle w:val="normal0"/>
        <w:spacing w:line="480" w:lineRule="auto"/>
      </w:pPr>
    </w:p>
    <w:p w14:paraId="5232DA62" w14:textId="77777777" w:rsidR="005376C1" w:rsidRPr="00C3411E" w:rsidRDefault="00BB38E8">
      <w:pPr>
        <w:pStyle w:val="normal0"/>
        <w:spacing w:line="480" w:lineRule="auto"/>
      </w:pPr>
      <w:r w:rsidRPr="00C3411E">
        <w:t>Gallagher WGA. 2014. WGA Launches Ebola Pandemic Response Product for Loss of Income. &lt;</w:t>
      </w:r>
      <w:hyperlink r:id="rId30">
        <w:r w:rsidRPr="00C3411E">
          <w:rPr>
            <w:u w:val="single"/>
          </w:rPr>
          <w:t>http://www.wgains.com/launches-pandemic-response/</w:t>
        </w:r>
      </w:hyperlink>
      <w:r w:rsidRPr="00C3411E">
        <w:t>&gt;</w:t>
      </w:r>
    </w:p>
    <w:p w14:paraId="03F0C63C" w14:textId="77777777" w:rsidR="005376C1" w:rsidRPr="00C3411E" w:rsidRDefault="005376C1">
      <w:pPr>
        <w:pStyle w:val="normal0"/>
        <w:spacing w:line="480" w:lineRule="auto"/>
      </w:pPr>
    </w:p>
    <w:p w14:paraId="46F19D19" w14:textId="77777777" w:rsidR="005376C1" w:rsidRPr="00C3411E" w:rsidRDefault="00BB38E8">
      <w:pPr>
        <w:pStyle w:val="normal0"/>
        <w:spacing w:line="480" w:lineRule="auto"/>
      </w:pPr>
      <w:r w:rsidRPr="00C3411E">
        <w:t>Gale A. 2015. Fear of MERS poses risks to South Korea’s economy. &lt;</w:t>
      </w:r>
      <w:hyperlink r:id="rId31">
        <w:r w:rsidRPr="00C3411E">
          <w:rPr>
            <w:u w:val="single"/>
          </w:rPr>
          <w:t>http://www.wsj.com/articles/fear-of-mers-risks-infecting-south-koreas-economy-1433928403</w:t>
        </w:r>
      </w:hyperlink>
      <w:r w:rsidRPr="00C3411E">
        <w:t>&gt;</w:t>
      </w:r>
    </w:p>
    <w:p w14:paraId="3E24B5DA" w14:textId="77777777" w:rsidR="005376C1" w:rsidRPr="00C3411E" w:rsidRDefault="005376C1">
      <w:pPr>
        <w:pStyle w:val="normal0"/>
        <w:spacing w:line="480" w:lineRule="auto"/>
      </w:pPr>
    </w:p>
    <w:p w14:paraId="21614A02" w14:textId="77777777" w:rsidR="005376C1" w:rsidRPr="00C3411E" w:rsidRDefault="00BB38E8">
      <w:pPr>
        <w:pStyle w:val="normal0"/>
        <w:spacing w:line="480" w:lineRule="auto"/>
      </w:pPr>
      <w:r w:rsidRPr="00C3411E">
        <w:t>Global Health Security Agenda. &lt;</w:t>
      </w:r>
      <w:hyperlink r:id="rId32">
        <w:r w:rsidRPr="00C3411E">
          <w:rPr>
            <w:u w:val="single"/>
          </w:rPr>
          <w:t>http://www.globalhealth.gov/global-health-topics/global-health-security/ghsagenda.html</w:t>
        </w:r>
      </w:hyperlink>
      <w:r w:rsidRPr="00C3411E">
        <w:t>&gt;</w:t>
      </w:r>
    </w:p>
    <w:p w14:paraId="2C60F217" w14:textId="77777777" w:rsidR="005376C1" w:rsidRPr="00C3411E" w:rsidRDefault="005376C1">
      <w:pPr>
        <w:pStyle w:val="normal0"/>
        <w:spacing w:line="480" w:lineRule="auto"/>
      </w:pPr>
    </w:p>
    <w:p w14:paraId="1E341B26" w14:textId="77777777" w:rsidR="005376C1" w:rsidRPr="00C3411E" w:rsidRDefault="00BB38E8">
      <w:pPr>
        <w:pStyle w:val="normal0"/>
        <w:spacing w:line="480" w:lineRule="auto"/>
      </w:pPr>
      <w:r w:rsidRPr="00C3411E">
        <w:t xml:space="preserve">Godlee F. 2010. </w:t>
      </w:r>
      <w:r w:rsidRPr="00C3411E">
        <w:rPr>
          <w:highlight w:val="white"/>
        </w:rPr>
        <w:t>Conflicts of interest and pandemic flu. &lt;</w:t>
      </w:r>
      <w:hyperlink r:id="rId33">
        <w:r w:rsidRPr="00C3411E">
          <w:rPr>
            <w:highlight w:val="white"/>
            <w:u w:val="single"/>
          </w:rPr>
          <w:t>http://www.bmj.com/content/340/bmj.c2947</w:t>
        </w:r>
      </w:hyperlink>
      <w:r w:rsidRPr="00C3411E">
        <w:rPr>
          <w:highlight w:val="white"/>
        </w:rPr>
        <w:t>&gt;</w:t>
      </w:r>
    </w:p>
    <w:p w14:paraId="50023C86" w14:textId="77777777" w:rsidR="005376C1" w:rsidRPr="00C3411E" w:rsidRDefault="005376C1">
      <w:pPr>
        <w:pStyle w:val="normal0"/>
        <w:spacing w:line="480" w:lineRule="auto"/>
      </w:pPr>
    </w:p>
    <w:p w14:paraId="00D8B19B" w14:textId="77777777" w:rsidR="005376C1" w:rsidRPr="00C3411E" w:rsidRDefault="00BB38E8">
      <w:pPr>
        <w:pStyle w:val="normal0"/>
        <w:spacing w:line="480" w:lineRule="auto"/>
      </w:pPr>
      <w:r w:rsidRPr="00C3411E">
        <w:t xml:space="preserve">Gulland A. 2014. </w:t>
      </w:r>
      <w:r w:rsidRPr="00C3411E">
        <w:rPr>
          <w:highlight w:val="white"/>
        </w:rPr>
        <w:t>Cuts in aid are linked to Ebola crisis, say MPs. &lt;</w:t>
      </w:r>
      <w:hyperlink r:id="rId34">
        <w:r w:rsidRPr="00C3411E">
          <w:rPr>
            <w:highlight w:val="white"/>
            <w:u w:val="single"/>
          </w:rPr>
          <w:t>http://www.bmj.com/content/349/bmj.g5975</w:t>
        </w:r>
      </w:hyperlink>
      <w:r w:rsidRPr="00C3411E">
        <w:rPr>
          <w:highlight w:val="white"/>
        </w:rPr>
        <w:t>&gt;</w:t>
      </w:r>
    </w:p>
    <w:p w14:paraId="14224162" w14:textId="77777777" w:rsidR="005376C1" w:rsidRPr="00C3411E" w:rsidRDefault="005376C1">
      <w:pPr>
        <w:pStyle w:val="normal0"/>
        <w:spacing w:line="480" w:lineRule="auto"/>
      </w:pPr>
    </w:p>
    <w:p w14:paraId="0132F751" w14:textId="77777777" w:rsidR="005376C1" w:rsidRPr="00C3411E" w:rsidRDefault="00BB38E8">
      <w:pPr>
        <w:pStyle w:val="normal0"/>
        <w:spacing w:line="480" w:lineRule="auto"/>
      </w:pPr>
      <w:r w:rsidRPr="00C3411E">
        <w:rPr>
          <w:highlight w:val="white"/>
        </w:rPr>
        <w:t xml:space="preserve">Harrington, J. E., &amp; Hsu, E. B. (2010). Stockpiling anti-viral drugs for a pandemic: The role of Manufacturer Reserve Programs. </w:t>
      </w:r>
      <w:r w:rsidRPr="00C3411E">
        <w:rPr>
          <w:i/>
          <w:highlight w:val="white"/>
        </w:rPr>
        <w:t>Journal of health economics</w:t>
      </w:r>
      <w:r w:rsidRPr="00C3411E">
        <w:rPr>
          <w:highlight w:val="white"/>
        </w:rPr>
        <w:t xml:space="preserve">, </w:t>
      </w:r>
      <w:r w:rsidRPr="00C3411E">
        <w:rPr>
          <w:i/>
          <w:highlight w:val="white"/>
        </w:rPr>
        <w:t>29</w:t>
      </w:r>
      <w:r w:rsidRPr="00C3411E">
        <w:rPr>
          <w:highlight w:val="white"/>
        </w:rPr>
        <w:t>(3), 438-444.</w:t>
      </w:r>
    </w:p>
    <w:p w14:paraId="1B468B93" w14:textId="77777777" w:rsidR="005376C1" w:rsidRPr="00C3411E" w:rsidRDefault="005376C1">
      <w:pPr>
        <w:pStyle w:val="normal0"/>
        <w:spacing w:line="480" w:lineRule="auto"/>
      </w:pPr>
    </w:p>
    <w:p w14:paraId="7C653784" w14:textId="77777777" w:rsidR="005376C1" w:rsidRPr="00C3411E" w:rsidRDefault="00BB38E8">
      <w:pPr>
        <w:pStyle w:val="normal0"/>
        <w:spacing w:line="480" w:lineRule="auto"/>
      </w:pPr>
      <w:r w:rsidRPr="00C3411E">
        <w:rPr>
          <w:highlight w:val="white"/>
        </w:rPr>
        <w:t>HealthDay News. 2015. Drug might fight Ebola-like Marburg virus. &lt;</w:t>
      </w:r>
      <w:hyperlink r:id="rId35">
        <w:r w:rsidRPr="00C3411E">
          <w:rPr>
            <w:highlight w:val="white"/>
            <w:u w:val="single"/>
          </w:rPr>
          <w:t>https://www.economydrug.net/patient-resources/article/701555/drug-might-fight-ebola-like-marburg-virus</w:t>
        </w:r>
      </w:hyperlink>
      <w:r w:rsidRPr="00C3411E">
        <w:rPr>
          <w:highlight w:val="white"/>
        </w:rPr>
        <w:t>&gt;</w:t>
      </w:r>
    </w:p>
    <w:p w14:paraId="520FBDFC" w14:textId="77777777" w:rsidR="005376C1" w:rsidRPr="00C3411E" w:rsidRDefault="005376C1">
      <w:pPr>
        <w:pStyle w:val="normal0"/>
        <w:spacing w:line="480" w:lineRule="auto"/>
      </w:pPr>
    </w:p>
    <w:p w14:paraId="40F85047" w14:textId="77777777" w:rsidR="005376C1" w:rsidRPr="00C3411E" w:rsidRDefault="00BB38E8">
      <w:pPr>
        <w:pStyle w:val="normal0"/>
        <w:spacing w:line="480" w:lineRule="auto"/>
      </w:pPr>
      <w:r w:rsidRPr="00C3411E">
        <w:rPr>
          <w:highlight w:val="white"/>
        </w:rPr>
        <w:t>Hepeng, J. 2003. China boosts funding for SARS research. &lt;</w:t>
      </w:r>
      <w:hyperlink r:id="rId36">
        <w:r w:rsidRPr="00C3411E">
          <w:rPr>
            <w:highlight w:val="white"/>
            <w:u w:val="single"/>
          </w:rPr>
          <w:t>http://www.scidev.net/global/health/news/china-boosts-funding-for-sars-research.html</w:t>
        </w:r>
      </w:hyperlink>
      <w:r w:rsidRPr="00C3411E">
        <w:rPr>
          <w:highlight w:val="white"/>
        </w:rPr>
        <w:t>&gt;</w:t>
      </w:r>
    </w:p>
    <w:p w14:paraId="112C8492" w14:textId="77777777" w:rsidR="005376C1" w:rsidRPr="00C3411E" w:rsidRDefault="005376C1">
      <w:pPr>
        <w:pStyle w:val="normal0"/>
        <w:spacing w:line="480" w:lineRule="auto"/>
      </w:pPr>
    </w:p>
    <w:p w14:paraId="73E6812B" w14:textId="77777777" w:rsidR="005376C1" w:rsidRPr="00C3411E" w:rsidRDefault="00BB38E8">
      <w:pPr>
        <w:pStyle w:val="normal0"/>
        <w:spacing w:line="480" w:lineRule="auto"/>
      </w:pPr>
      <w:r w:rsidRPr="00C3411E">
        <w:rPr>
          <w:highlight w:val="white"/>
        </w:rPr>
        <w:t>Herbert, L. 2014. Trading on quality and disease-free in the Middle East beef market. &lt;</w:t>
      </w:r>
      <w:hyperlink r:id="rId37">
        <w:r w:rsidRPr="00C3411E">
          <w:rPr>
            <w:highlight w:val="white"/>
            <w:u w:val="single"/>
          </w:rPr>
          <w:t>http://www.abc.net.au/news/2014-04-29/marketing-aussie-beef-to-middle-east/5417236</w:t>
        </w:r>
      </w:hyperlink>
      <w:r w:rsidRPr="00C3411E">
        <w:rPr>
          <w:highlight w:val="white"/>
        </w:rPr>
        <w:t>&gt;</w:t>
      </w:r>
    </w:p>
    <w:p w14:paraId="6CF64E4C" w14:textId="77777777" w:rsidR="005376C1" w:rsidRPr="00C3411E" w:rsidRDefault="005376C1">
      <w:pPr>
        <w:pStyle w:val="normal0"/>
        <w:spacing w:line="480" w:lineRule="auto"/>
      </w:pPr>
    </w:p>
    <w:p w14:paraId="4026A73B" w14:textId="77777777" w:rsidR="005376C1" w:rsidRPr="00C3411E" w:rsidRDefault="00BB38E8">
      <w:pPr>
        <w:pStyle w:val="normal0"/>
        <w:spacing w:line="480" w:lineRule="auto"/>
      </w:pPr>
      <w:r w:rsidRPr="00C3411E">
        <w:rPr>
          <w:highlight w:val="white"/>
        </w:rPr>
        <w:t>HKTDC. Business Alert China: Impact of SARS on Chinese Economy. &lt;</w:t>
      </w:r>
      <w:hyperlink r:id="rId38">
        <w:r w:rsidRPr="00C3411E">
          <w:rPr>
            <w:highlight w:val="white"/>
            <w:u w:val="single"/>
          </w:rPr>
          <w:t>http://info.hktdc.com/alert/cba-e0306sp-4.htm</w:t>
        </w:r>
      </w:hyperlink>
      <w:r w:rsidRPr="00C3411E">
        <w:rPr>
          <w:highlight w:val="white"/>
        </w:rPr>
        <w:t>&gt;</w:t>
      </w:r>
    </w:p>
    <w:p w14:paraId="25EA5262" w14:textId="77777777" w:rsidR="005376C1" w:rsidRPr="00C3411E" w:rsidRDefault="005376C1">
      <w:pPr>
        <w:pStyle w:val="normal0"/>
        <w:spacing w:line="480" w:lineRule="auto"/>
      </w:pPr>
    </w:p>
    <w:p w14:paraId="29674C2D" w14:textId="77777777" w:rsidR="005376C1" w:rsidRPr="00C3411E" w:rsidRDefault="00BB38E8">
      <w:pPr>
        <w:pStyle w:val="normal0"/>
        <w:spacing w:line="480" w:lineRule="auto"/>
      </w:pPr>
      <w:r w:rsidRPr="00C3411E">
        <w:rPr>
          <w:highlight w:val="white"/>
        </w:rPr>
        <w:t xml:space="preserve">Jones, K. E., Patel, N. G., Levy, M. A., Storeygard, A., Balk, D., Gittleman, J. L., &amp; Daszak, P. (2008). Global trends in emerging infectious diseases. </w:t>
      </w:r>
      <w:r w:rsidRPr="00C3411E">
        <w:rPr>
          <w:i/>
          <w:highlight w:val="white"/>
        </w:rPr>
        <w:t>Nature</w:t>
      </w:r>
      <w:r w:rsidRPr="00C3411E">
        <w:rPr>
          <w:highlight w:val="white"/>
        </w:rPr>
        <w:t xml:space="preserve">, </w:t>
      </w:r>
      <w:r w:rsidRPr="00C3411E">
        <w:rPr>
          <w:i/>
          <w:highlight w:val="white"/>
        </w:rPr>
        <w:t>451</w:t>
      </w:r>
      <w:r w:rsidRPr="00C3411E">
        <w:rPr>
          <w:highlight w:val="white"/>
        </w:rPr>
        <w:t>(7181), 990-993.</w:t>
      </w:r>
    </w:p>
    <w:p w14:paraId="7AE21444" w14:textId="77777777" w:rsidR="005376C1" w:rsidRPr="00C3411E" w:rsidRDefault="005376C1">
      <w:pPr>
        <w:pStyle w:val="normal0"/>
        <w:spacing w:line="480" w:lineRule="auto"/>
      </w:pPr>
    </w:p>
    <w:p w14:paraId="4E305E34" w14:textId="77777777" w:rsidR="005376C1" w:rsidRPr="00C3411E" w:rsidRDefault="00BB38E8">
      <w:pPr>
        <w:pStyle w:val="normal0"/>
        <w:spacing w:line="480" w:lineRule="auto"/>
      </w:pPr>
      <w:r w:rsidRPr="00C3411E">
        <w:rPr>
          <w:highlight w:val="white"/>
        </w:rPr>
        <w:t>Kalorama Information. 2015. Kalorama: Vaccines a 255 Billion Dollar Business in 2014  &lt;</w:t>
      </w:r>
      <w:hyperlink r:id="rId39">
        <w:r w:rsidRPr="00C3411E">
          <w:rPr>
            <w:highlight w:val="white"/>
            <w:u w:val="single"/>
          </w:rPr>
          <w:t>http://www.prnewswire.com/news-releases/kalorama-vaccines-a-255-billion-dollar-business-in-2014-300035312.html</w:t>
        </w:r>
      </w:hyperlink>
      <w:r w:rsidRPr="00C3411E">
        <w:rPr>
          <w:highlight w:val="white"/>
        </w:rPr>
        <w:t>&gt;</w:t>
      </w:r>
    </w:p>
    <w:p w14:paraId="309AC124" w14:textId="77777777" w:rsidR="005376C1" w:rsidRPr="00C3411E" w:rsidRDefault="005376C1">
      <w:pPr>
        <w:pStyle w:val="normal0"/>
        <w:spacing w:line="480" w:lineRule="auto"/>
      </w:pPr>
    </w:p>
    <w:p w14:paraId="3BF04A29" w14:textId="77777777" w:rsidR="005376C1" w:rsidRPr="00C3411E" w:rsidRDefault="00BB38E8">
      <w:pPr>
        <w:pStyle w:val="normal0"/>
        <w:spacing w:line="480" w:lineRule="auto"/>
      </w:pPr>
      <w:r w:rsidRPr="00C3411E">
        <w:rPr>
          <w:highlight w:val="white"/>
        </w:rPr>
        <w:t xml:space="preserve">Keogh-Brown, M. R., Smith, R. D., Edmunds, J. W., &amp; Beutels, P. (2010). The macroeconomic impact of pandemic influenza: estimates from models of the United Kingdom, France, Belgium and The Netherlands. </w:t>
      </w:r>
      <w:r w:rsidRPr="00C3411E">
        <w:rPr>
          <w:i/>
          <w:highlight w:val="white"/>
        </w:rPr>
        <w:t>The European journal of health economics</w:t>
      </w:r>
      <w:r w:rsidRPr="00C3411E">
        <w:rPr>
          <w:highlight w:val="white"/>
        </w:rPr>
        <w:t xml:space="preserve">, </w:t>
      </w:r>
      <w:r w:rsidRPr="00C3411E">
        <w:rPr>
          <w:i/>
          <w:highlight w:val="white"/>
        </w:rPr>
        <w:t>11</w:t>
      </w:r>
      <w:r w:rsidRPr="00C3411E">
        <w:rPr>
          <w:highlight w:val="white"/>
        </w:rPr>
        <w:t>(6), 543-554.</w:t>
      </w:r>
    </w:p>
    <w:p w14:paraId="0C59D6B2" w14:textId="77777777" w:rsidR="005376C1" w:rsidRPr="00C3411E" w:rsidRDefault="005376C1">
      <w:pPr>
        <w:pStyle w:val="normal0"/>
        <w:spacing w:line="480" w:lineRule="auto"/>
      </w:pPr>
    </w:p>
    <w:p w14:paraId="6D8E2F4C" w14:textId="77777777" w:rsidR="005376C1" w:rsidRPr="00C3411E" w:rsidRDefault="00BB38E8">
      <w:pPr>
        <w:pStyle w:val="normal0"/>
        <w:spacing w:line="480" w:lineRule="auto"/>
      </w:pPr>
      <w:r w:rsidRPr="00C3411E">
        <w:rPr>
          <w:highlight w:val="white"/>
        </w:rPr>
        <w:t>Kim, S. 2014. Ebola Virus Hammers Airline Stocks, Boosts Pharma Stocks. &lt;</w:t>
      </w:r>
      <w:hyperlink r:id="rId40">
        <w:r w:rsidRPr="00C3411E">
          <w:rPr>
            <w:highlight w:val="white"/>
            <w:u w:val="single"/>
          </w:rPr>
          <w:t>http://abcnews.go.com/Business/ebola-virus-hammers-airline-stocks-boosts-pharma-stocks/story?id=25895726</w:t>
        </w:r>
      </w:hyperlink>
      <w:r w:rsidRPr="00C3411E">
        <w:rPr>
          <w:highlight w:val="white"/>
        </w:rPr>
        <w:t>&gt;</w:t>
      </w:r>
    </w:p>
    <w:p w14:paraId="02B95F23" w14:textId="77777777" w:rsidR="005376C1" w:rsidRPr="00C3411E" w:rsidRDefault="005376C1">
      <w:pPr>
        <w:pStyle w:val="normal0"/>
        <w:spacing w:line="480" w:lineRule="auto"/>
      </w:pPr>
    </w:p>
    <w:p w14:paraId="1C83842E" w14:textId="77777777" w:rsidR="005376C1" w:rsidRPr="00C3411E" w:rsidRDefault="00BB38E8">
      <w:pPr>
        <w:pStyle w:val="normal0"/>
        <w:spacing w:line="480" w:lineRule="auto"/>
      </w:pPr>
      <w:r w:rsidRPr="00C3411E">
        <w:rPr>
          <w:highlight w:val="white"/>
        </w:rPr>
        <w:t>Krantz M. 2014. Stocks involved with Ebola. &lt;</w:t>
      </w:r>
      <w:hyperlink r:id="rId41">
        <w:r w:rsidRPr="00C3411E">
          <w:rPr>
            <w:highlight w:val="white"/>
            <w:u w:val="single"/>
          </w:rPr>
          <w:t>http://americasmarkets.usatoday.com/2014/10/14/how-to-profit-from-ebola/?sf32477333=1</w:t>
        </w:r>
      </w:hyperlink>
      <w:r w:rsidRPr="00C3411E">
        <w:rPr>
          <w:highlight w:val="white"/>
        </w:rPr>
        <w:t>&gt;</w:t>
      </w:r>
    </w:p>
    <w:p w14:paraId="7C72909B" w14:textId="77777777" w:rsidR="005376C1" w:rsidRPr="00C3411E" w:rsidRDefault="005376C1">
      <w:pPr>
        <w:pStyle w:val="normal0"/>
        <w:spacing w:line="480" w:lineRule="auto"/>
      </w:pPr>
    </w:p>
    <w:p w14:paraId="52228E7B" w14:textId="77777777" w:rsidR="005376C1" w:rsidRPr="00C3411E" w:rsidRDefault="00BB38E8">
      <w:pPr>
        <w:pStyle w:val="normal0"/>
        <w:spacing w:line="480" w:lineRule="auto"/>
      </w:pPr>
      <w:r w:rsidRPr="00C3411E">
        <w:rPr>
          <w:highlight w:val="white"/>
        </w:rPr>
        <w:t>Lakeland Industries. 2014. Annual report. &lt;</w:t>
      </w:r>
      <w:hyperlink r:id="rId42">
        <w:r w:rsidRPr="00C3411E">
          <w:rPr>
            <w:highlight w:val="white"/>
            <w:u w:val="single"/>
          </w:rPr>
          <w:t>http://quicktake.morningstar.com/stocknet/secdocuments.aspx?symbol=lake</w:t>
        </w:r>
      </w:hyperlink>
      <w:r w:rsidRPr="00C3411E">
        <w:rPr>
          <w:highlight w:val="white"/>
        </w:rPr>
        <w:t>&gt;</w:t>
      </w:r>
    </w:p>
    <w:p w14:paraId="12C0EE69" w14:textId="77777777" w:rsidR="005376C1" w:rsidRPr="00C3411E" w:rsidRDefault="005376C1">
      <w:pPr>
        <w:pStyle w:val="normal0"/>
        <w:spacing w:line="480" w:lineRule="auto"/>
      </w:pPr>
    </w:p>
    <w:p w14:paraId="0E86F0F0" w14:textId="77777777" w:rsidR="005376C1" w:rsidRPr="00C3411E" w:rsidRDefault="00BB38E8">
      <w:pPr>
        <w:pStyle w:val="normal0"/>
        <w:spacing w:line="480" w:lineRule="auto"/>
      </w:pPr>
      <w:r w:rsidRPr="00C3411E">
        <w:rPr>
          <w:highlight w:val="white"/>
        </w:rPr>
        <w:t>LAKE Company Financials. 2015. &lt;</w:t>
      </w:r>
      <w:hyperlink r:id="rId43">
        <w:r w:rsidRPr="00C3411E">
          <w:rPr>
            <w:highlight w:val="white"/>
            <w:u w:val="single"/>
          </w:rPr>
          <w:t>http://www.nasdaq.com/symbol/lake/financials?query=income-statement</w:t>
        </w:r>
      </w:hyperlink>
      <w:r w:rsidRPr="00C3411E">
        <w:rPr>
          <w:highlight w:val="white"/>
        </w:rPr>
        <w:t>&gt;</w:t>
      </w:r>
    </w:p>
    <w:p w14:paraId="69D5E2E7" w14:textId="77777777" w:rsidR="005376C1" w:rsidRPr="00C3411E" w:rsidRDefault="005376C1">
      <w:pPr>
        <w:pStyle w:val="normal0"/>
        <w:spacing w:line="480" w:lineRule="auto"/>
      </w:pPr>
    </w:p>
    <w:p w14:paraId="4D6EAF34" w14:textId="77777777" w:rsidR="005376C1" w:rsidRPr="00C3411E" w:rsidRDefault="00BB38E8">
      <w:pPr>
        <w:pStyle w:val="normal0"/>
        <w:spacing w:line="480" w:lineRule="auto"/>
      </w:pPr>
      <w:r w:rsidRPr="00C3411E">
        <w:rPr>
          <w:highlight w:val="white"/>
        </w:rPr>
        <w:t>Langton, D. (2008, January). Avian Flu Pandemic: Potential Impact of Trade Disruptions. LIBRARY OF CONGRESS WASHINGTON DC CONGRESSIONAL RESEARCH SERVICE.</w:t>
      </w:r>
    </w:p>
    <w:p w14:paraId="2A443E53" w14:textId="77777777" w:rsidR="005376C1" w:rsidRPr="00C3411E" w:rsidRDefault="005376C1">
      <w:pPr>
        <w:pStyle w:val="normal0"/>
        <w:spacing w:line="480" w:lineRule="auto"/>
      </w:pPr>
    </w:p>
    <w:p w14:paraId="1717C73A" w14:textId="77777777" w:rsidR="005376C1" w:rsidRPr="00C3411E" w:rsidRDefault="00BB38E8">
      <w:pPr>
        <w:pStyle w:val="normal0"/>
        <w:spacing w:line="480" w:lineRule="auto"/>
      </w:pPr>
      <w:r w:rsidRPr="00C3411E">
        <w:rPr>
          <w:highlight w:val="white"/>
        </w:rPr>
        <w:t xml:space="preserve">Lee, V. J., Phua, K. H., Chen, M. I., Chow, A., Ma, S., Goh, K. T., &amp; Leo, Y. S. (2006). Economics of neuraminidase inhibitor stockpiling for pandemic influenza, Singapore. </w:t>
      </w:r>
      <w:r w:rsidRPr="00C3411E">
        <w:rPr>
          <w:i/>
          <w:highlight w:val="white"/>
        </w:rPr>
        <w:t>Emerging infectious diseases</w:t>
      </w:r>
      <w:r w:rsidRPr="00C3411E">
        <w:rPr>
          <w:highlight w:val="white"/>
        </w:rPr>
        <w:t xml:space="preserve">, </w:t>
      </w:r>
      <w:r w:rsidRPr="00C3411E">
        <w:rPr>
          <w:i/>
          <w:highlight w:val="white"/>
        </w:rPr>
        <w:t>12</w:t>
      </w:r>
      <w:r w:rsidRPr="00C3411E">
        <w:rPr>
          <w:highlight w:val="white"/>
        </w:rPr>
        <w:t>(1), 95.</w:t>
      </w:r>
    </w:p>
    <w:p w14:paraId="0642C415" w14:textId="77777777" w:rsidR="005376C1" w:rsidRPr="00C3411E" w:rsidRDefault="005376C1">
      <w:pPr>
        <w:pStyle w:val="normal0"/>
        <w:spacing w:line="480" w:lineRule="auto"/>
      </w:pPr>
    </w:p>
    <w:p w14:paraId="4A68FC18" w14:textId="77777777" w:rsidR="005376C1" w:rsidRPr="00C3411E" w:rsidRDefault="00BB38E8">
      <w:pPr>
        <w:pStyle w:val="normal0"/>
        <w:spacing w:line="480" w:lineRule="auto"/>
      </w:pPr>
      <w:r w:rsidRPr="00C3411E">
        <w:rPr>
          <w:highlight w:val="white"/>
        </w:rPr>
        <w:t xml:space="preserve">Lee, J. (2014). Demand soars for Ebola supplies as cost and safety concerns rise. </w:t>
      </w:r>
      <w:r w:rsidRPr="00C3411E">
        <w:rPr>
          <w:i/>
          <w:highlight w:val="white"/>
        </w:rPr>
        <w:t>Modern healthcare</w:t>
      </w:r>
      <w:r w:rsidRPr="00C3411E">
        <w:rPr>
          <w:highlight w:val="white"/>
        </w:rPr>
        <w:t xml:space="preserve">, </w:t>
      </w:r>
      <w:r w:rsidRPr="00C3411E">
        <w:rPr>
          <w:i/>
          <w:highlight w:val="white"/>
        </w:rPr>
        <w:t>44</w:t>
      </w:r>
      <w:r w:rsidRPr="00C3411E">
        <w:rPr>
          <w:highlight w:val="white"/>
        </w:rPr>
        <w:t>(44), 12-12.</w:t>
      </w:r>
    </w:p>
    <w:p w14:paraId="389C13D7" w14:textId="77777777" w:rsidR="005376C1" w:rsidRPr="00C3411E" w:rsidRDefault="005376C1">
      <w:pPr>
        <w:pStyle w:val="normal0"/>
        <w:spacing w:line="480" w:lineRule="auto"/>
      </w:pPr>
    </w:p>
    <w:p w14:paraId="56B1E0E4" w14:textId="77777777" w:rsidR="005376C1" w:rsidRPr="00C3411E" w:rsidRDefault="00BB38E8">
      <w:pPr>
        <w:pStyle w:val="normal0"/>
        <w:spacing w:line="480" w:lineRule="auto"/>
      </w:pPr>
      <w:r w:rsidRPr="00C3411E">
        <w:rPr>
          <w:highlight w:val="white"/>
        </w:rPr>
        <w:t xml:space="preserve">Maconachie, R., &amp; Hilson, G. (2011). Artisanal gold mining: a new frontier in post-conflict Sierra Leone?. </w:t>
      </w:r>
      <w:r w:rsidRPr="00C3411E">
        <w:rPr>
          <w:i/>
          <w:highlight w:val="white"/>
        </w:rPr>
        <w:t>The Journal of Development Studies</w:t>
      </w:r>
      <w:r w:rsidRPr="00C3411E">
        <w:rPr>
          <w:highlight w:val="white"/>
        </w:rPr>
        <w:t xml:space="preserve">, </w:t>
      </w:r>
      <w:r w:rsidRPr="00C3411E">
        <w:rPr>
          <w:i/>
          <w:highlight w:val="white"/>
        </w:rPr>
        <w:t>47</w:t>
      </w:r>
      <w:r w:rsidRPr="00C3411E">
        <w:rPr>
          <w:highlight w:val="white"/>
        </w:rPr>
        <w:t>(4), 595-616.</w:t>
      </w:r>
    </w:p>
    <w:p w14:paraId="010D771B" w14:textId="77777777" w:rsidR="005376C1" w:rsidRPr="00C3411E" w:rsidRDefault="005376C1">
      <w:pPr>
        <w:pStyle w:val="normal0"/>
        <w:spacing w:line="480" w:lineRule="auto"/>
      </w:pPr>
    </w:p>
    <w:p w14:paraId="7C9EE5FA" w14:textId="77777777" w:rsidR="005376C1" w:rsidRPr="00C3411E" w:rsidRDefault="00BB38E8">
      <w:pPr>
        <w:pStyle w:val="normal0"/>
        <w:spacing w:line="480" w:lineRule="auto"/>
      </w:pPr>
      <w:r w:rsidRPr="00C3411E">
        <w:rPr>
          <w:highlight w:val="white"/>
        </w:rPr>
        <w:t>Marino, V. 2003. SARS Double Demand for Respiratory Masks. &lt;</w:t>
      </w:r>
      <w:hyperlink r:id="rId44">
        <w:r w:rsidRPr="00C3411E">
          <w:rPr>
            <w:highlight w:val="white"/>
            <w:u w:val="single"/>
          </w:rPr>
          <w:t>http://www.nytimes.com/2003/04/06/business/yourmoney/06BDIG.html</w:t>
        </w:r>
      </w:hyperlink>
      <w:r w:rsidRPr="00C3411E">
        <w:rPr>
          <w:highlight w:val="white"/>
        </w:rPr>
        <w:t>&gt;</w:t>
      </w:r>
    </w:p>
    <w:p w14:paraId="76E9973D" w14:textId="77777777" w:rsidR="005376C1" w:rsidRPr="00C3411E" w:rsidRDefault="005376C1">
      <w:pPr>
        <w:pStyle w:val="normal0"/>
        <w:spacing w:line="480" w:lineRule="auto"/>
      </w:pPr>
    </w:p>
    <w:p w14:paraId="7A5BE86E" w14:textId="77777777" w:rsidR="005376C1" w:rsidRPr="00C3411E" w:rsidRDefault="00BB38E8">
      <w:pPr>
        <w:pStyle w:val="normal0"/>
        <w:spacing w:line="480" w:lineRule="auto"/>
      </w:pPr>
      <w:r w:rsidRPr="00C3411E">
        <w:rPr>
          <w:highlight w:val="white"/>
        </w:rPr>
        <w:t>Marsh. 2009. Pandemic Insurance Program Options. &lt;</w:t>
      </w:r>
      <w:hyperlink r:id="rId45">
        <w:r w:rsidRPr="00C3411E">
          <w:rPr>
            <w:highlight w:val="white"/>
            <w:u w:val="single"/>
          </w:rPr>
          <w:t>http://usa.marsh.com/Portals/9/Documents/Pandemic_Insurance_Program_Options_Sept2009.pdf</w:t>
        </w:r>
      </w:hyperlink>
      <w:r w:rsidRPr="00C3411E">
        <w:rPr>
          <w:highlight w:val="white"/>
        </w:rPr>
        <w:t>&gt;</w:t>
      </w:r>
    </w:p>
    <w:p w14:paraId="32F0CC1B" w14:textId="77777777" w:rsidR="005376C1" w:rsidRPr="00C3411E" w:rsidRDefault="005376C1">
      <w:pPr>
        <w:pStyle w:val="normal0"/>
        <w:spacing w:line="480" w:lineRule="auto"/>
      </w:pPr>
    </w:p>
    <w:p w14:paraId="5AD3034B" w14:textId="77777777" w:rsidR="005376C1" w:rsidRPr="00C3411E" w:rsidRDefault="00BB38E8">
      <w:pPr>
        <w:pStyle w:val="normal0"/>
        <w:spacing w:line="480" w:lineRule="auto"/>
      </w:pPr>
      <w:r w:rsidRPr="00C3411E">
        <w:rPr>
          <w:highlight w:val="white"/>
        </w:rPr>
        <w:t>Maron, DF. 2014. Cross-Border Ebola Outbreak a First for Deadly Virus. &lt;</w:t>
      </w:r>
      <w:hyperlink r:id="rId46">
        <w:r w:rsidRPr="00C3411E">
          <w:rPr>
            <w:highlight w:val="white"/>
            <w:u w:val="single"/>
          </w:rPr>
          <w:t>http://www.scientificamerican.com/article/cross-border-ebola-outbreak-a-first-for-deadly-virus/</w:t>
        </w:r>
      </w:hyperlink>
      <w:r w:rsidRPr="00C3411E">
        <w:rPr>
          <w:highlight w:val="white"/>
        </w:rPr>
        <w:t>&gt;</w:t>
      </w:r>
    </w:p>
    <w:p w14:paraId="6C324C21" w14:textId="77777777" w:rsidR="005376C1" w:rsidRPr="00C3411E" w:rsidRDefault="00BB38E8">
      <w:pPr>
        <w:pStyle w:val="normal0"/>
        <w:spacing w:line="480" w:lineRule="auto"/>
      </w:pPr>
      <w:r w:rsidRPr="00C3411E">
        <w:rPr>
          <w:highlight w:val="white"/>
        </w:rPr>
        <w:t xml:space="preserve">Maunder, R. (2004). The experience of the 2003 SARS outbreak as a traumatic stress among frontline healthcare workers in Toronto: lessons learned. </w:t>
      </w:r>
      <w:r w:rsidRPr="00C3411E">
        <w:rPr>
          <w:i/>
          <w:highlight w:val="white"/>
        </w:rPr>
        <w:t>Philosophical Transactions of the Royal Society of London B: Biological Sciences</w:t>
      </w:r>
      <w:r w:rsidRPr="00C3411E">
        <w:rPr>
          <w:highlight w:val="white"/>
        </w:rPr>
        <w:t xml:space="preserve">, </w:t>
      </w:r>
      <w:r w:rsidRPr="00C3411E">
        <w:rPr>
          <w:i/>
          <w:highlight w:val="white"/>
        </w:rPr>
        <w:t>359</w:t>
      </w:r>
      <w:r w:rsidRPr="00C3411E">
        <w:rPr>
          <w:highlight w:val="white"/>
        </w:rPr>
        <w:t>(1447), 1117-1125.</w:t>
      </w:r>
    </w:p>
    <w:p w14:paraId="609F7FCD" w14:textId="77777777" w:rsidR="005376C1" w:rsidRPr="00C3411E" w:rsidRDefault="005376C1">
      <w:pPr>
        <w:pStyle w:val="normal0"/>
        <w:spacing w:line="480" w:lineRule="auto"/>
      </w:pPr>
    </w:p>
    <w:p w14:paraId="61F6D860" w14:textId="77777777" w:rsidR="005376C1" w:rsidRPr="00C3411E" w:rsidRDefault="00BB38E8">
      <w:pPr>
        <w:pStyle w:val="normal0"/>
        <w:spacing w:line="480" w:lineRule="auto"/>
      </w:pPr>
      <w:r w:rsidRPr="00C3411E">
        <w:rPr>
          <w:highlight w:val="white"/>
        </w:rPr>
        <w:t xml:space="preserve">Maunder, R. G., Lancee, W. J., Mae, R., Vincent, L., Peladeau, N., Beduz, M. A., Hunter, JJ., Leszcz, M. (2010). Computer-assisted resilience training to prepare healthcare workers for pandemic influenza: a randomized trial of the optimal dose of training. </w:t>
      </w:r>
      <w:r w:rsidRPr="00C3411E">
        <w:rPr>
          <w:i/>
          <w:highlight w:val="white"/>
        </w:rPr>
        <w:t>BMC health services research</w:t>
      </w:r>
      <w:r w:rsidRPr="00C3411E">
        <w:rPr>
          <w:highlight w:val="white"/>
        </w:rPr>
        <w:t xml:space="preserve">, </w:t>
      </w:r>
      <w:r w:rsidRPr="00C3411E">
        <w:rPr>
          <w:i/>
          <w:highlight w:val="white"/>
        </w:rPr>
        <w:t>10</w:t>
      </w:r>
      <w:r w:rsidRPr="00C3411E">
        <w:rPr>
          <w:highlight w:val="white"/>
        </w:rPr>
        <w:t>(1), 72.</w:t>
      </w:r>
    </w:p>
    <w:p w14:paraId="55D7D335" w14:textId="77777777" w:rsidR="005376C1" w:rsidRPr="00C3411E" w:rsidRDefault="005376C1">
      <w:pPr>
        <w:pStyle w:val="normal0"/>
        <w:spacing w:line="480" w:lineRule="auto"/>
      </w:pPr>
    </w:p>
    <w:p w14:paraId="53CE8D84" w14:textId="77777777" w:rsidR="005376C1" w:rsidRPr="00C3411E" w:rsidRDefault="00BB38E8">
      <w:pPr>
        <w:pStyle w:val="normal0"/>
        <w:spacing w:line="480" w:lineRule="auto"/>
      </w:pPr>
      <w:r w:rsidRPr="00C3411E">
        <w:rPr>
          <w:highlight w:val="white"/>
        </w:rPr>
        <w:t>McCarthy M. 2014. Obama calls on Congress to fund $6.2bn emergency Ebola initiative. &lt;</w:t>
      </w:r>
      <w:hyperlink r:id="rId47">
        <w:r w:rsidRPr="00C3411E">
          <w:rPr>
            <w:highlight w:val="white"/>
            <w:u w:val="single"/>
          </w:rPr>
          <w:t>http://www.bmj.com/content/349/bmj.g7503</w:t>
        </w:r>
      </w:hyperlink>
      <w:r w:rsidRPr="00C3411E">
        <w:rPr>
          <w:highlight w:val="white"/>
        </w:rPr>
        <w:t>&gt;</w:t>
      </w:r>
    </w:p>
    <w:p w14:paraId="3617E50F" w14:textId="77777777" w:rsidR="005376C1" w:rsidRPr="00C3411E" w:rsidRDefault="005376C1">
      <w:pPr>
        <w:pStyle w:val="normal0"/>
        <w:spacing w:line="480" w:lineRule="auto"/>
      </w:pPr>
    </w:p>
    <w:p w14:paraId="4DBB3DB3" w14:textId="77777777" w:rsidR="005376C1" w:rsidRPr="00C3411E" w:rsidRDefault="00BB38E8">
      <w:pPr>
        <w:pStyle w:val="normal0"/>
        <w:spacing w:line="480" w:lineRule="auto"/>
      </w:pPr>
      <w:r w:rsidRPr="00C3411E">
        <w:rPr>
          <w:highlight w:val="white"/>
        </w:rPr>
        <w:t>Medline Industries. 2014. Corporate facts. &lt;</w:t>
      </w:r>
      <w:hyperlink r:id="rId48">
        <w:r w:rsidRPr="00C3411E">
          <w:rPr>
            <w:u w:val="single"/>
          </w:rPr>
          <w:t>https://www.medline.com/about-us/key-facts/</w:t>
        </w:r>
      </w:hyperlink>
      <w:r w:rsidRPr="00C3411E">
        <w:t>&gt;</w:t>
      </w:r>
    </w:p>
    <w:p w14:paraId="233AE049" w14:textId="77777777" w:rsidR="005376C1" w:rsidRPr="00C3411E" w:rsidRDefault="005376C1">
      <w:pPr>
        <w:pStyle w:val="normal0"/>
        <w:spacing w:line="480" w:lineRule="auto"/>
      </w:pPr>
    </w:p>
    <w:p w14:paraId="24BB0559" w14:textId="77777777" w:rsidR="005376C1" w:rsidRPr="00C3411E" w:rsidRDefault="00BB38E8">
      <w:pPr>
        <w:pStyle w:val="normal0"/>
        <w:spacing w:line="480" w:lineRule="auto"/>
      </w:pPr>
      <w:r w:rsidRPr="00C3411E">
        <w:t xml:space="preserve">Mei, L., Song, P., Tang, Q., Shan, K., Gai Tobe, R., Selotlegeng, L., Ali, AH., Cheng, Y. &amp; Xu, L. (2013). Changes in and shortcomings of control strategies, drug stockpiles, and vaccine development during outbreaks of avian influenza A H5N1, H1N1, and H7N9 among humans. </w:t>
      </w:r>
      <w:r w:rsidRPr="00C3411E">
        <w:rPr>
          <w:i/>
        </w:rPr>
        <w:t>Bioscience trends</w:t>
      </w:r>
      <w:r w:rsidRPr="00C3411E">
        <w:t xml:space="preserve">, </w:t>
      </w:r>
      <w:r w:rsidRPr="00C3411E">
        <w:rPr>
          <w:i/>
        </w:rPr>
        <w:t>7</w:t>
      </w:r>
      <w:r w:rsidRPr="00C3411E">
        <w:t>(2), 64-76.</w:t>
      </w:r>
    </w:p>
    <w:p w14:paraId="35C8DCFB" w14:textId="77777777" w:rsidR="005376C1" w:rsidRPr="00C3411E" w:rsidRDefault="005376C1">
      <w:pPr>
        <w:pStyle w:val="normal0"/>
        <w:spacing w:line="480" w:lineRule="auto"/>
      </w:pPr>
    </w:p>
    <w:p w14:paraId="75D2651E" w14:textId="77777777" w:rsidR="005376C1" w:rsidRPr="00C3411E" w:rsidRDefault="00BB38E8">
      <w:pPr>
        <w:pStyle w:val="normal0"/>
        <w:spacing w:line="480" w:lineRule="auto"/>
      </w:pPr>
      <w:r w:rsidRPr="00C3411E">
        <w:t xml:space="preserve">Meltzer, M. I., Cox, N. J., &amp; Fukuda, K. (1999). The economic impact of pandemic influenza in the United States: priorities for intervention. </w:t>
      </w:r>
      <w:r w:rsidRPr="00C3411E">
        <w:rPr>
          <w:i/>
        </w:rPr>
        <w:t>Emerging infectious diseases</w:t>
      </w:r>
      <w:r w:rsidRPr="00C3411E">
        <w:t xml:space="preserve">, </w:t>
      </w:r>
      <w:r w:rsidRPr="00C3411E">
        <w:rPr>
          <w:i/>
        </w:rPr>
        <w:t>5</w:t>
      </w:r>
      <w:r w:rsidRPr="00C3411E">
        <w:t>, 659-671.</w:t>
      </w:r>
    </w:p>
    <w:p w14:paraId="237E2B3C" w14:textId="77777777" w:rsidR="005376C1" w:rsidRPr="00C3411E" w:rsidRDefault="005376C1">
      <w:pPr>
        <w:pStyle w:val="normal0"/>
        <w:spacing w:line="480" w:lineRule="auto"/>
      </w:pPr>
    </w:p>
    <w:p w14:paraId="3A4D4FAD" w14:textId="77777777" w:rsidR="005376C1" w:rsidRPr="00C3411E" w:rsidRDefault="00BB38E8">
      <w:pPr>
        <w:pStyle w:val="normal0"/>
        <w:spacing w:line="480" w:lineRule="auto"/>
      </w:pPr>
      <w:r w:rsidRPr="00C3411E">
        <w:t>NASDAQ. 2015. Lake company financials. &lt;</w:t>
      </w:r>
      <w:hyperlink r:id="rId49">
        <w:r w:rsidRPr="00C3411E">
          <w:rPr>
            <w:u w:val="single"/>
          </w:rPr>
          <w:t>http://www.nasdaq.com/symbol/lake/financials?query=income-statement</w:t>
        </w:r>
      </w:hyperlink>
      <w:r w:rsidRPr="00C3411E">
        <w:t>&gt;</w:t>
      </w:r>
    </w:p>
    <w:p w14:paraId="42F66023" w14:textId="77777777" w:rsidR="005376C1" w:rsidRPr="00C3411E" w:rsidRDefault="005376C1">
      <w:pPr>
        <w:pStyle w:val="normal0"/>
        <w:spacing w:line="480" w:lineRule="auto"/>
      </w:pPr>
    </w:p>
    <w:p w14:paraId="00D2F2B7" w14:textId="77777777" w:rsidR="005376C1" w:rsidRPr="00C3411E" w:rsidRDefault="00BB38E8">
      <w:pPr>
        <w:pStyle w:val="normal0"/>
        <w:spacing w:line="480" w:lineRule="auto"/>
      </w:pPr>
      <w:r w:rsidRPr="00C3411E">
        <w:t xml:space="preserve">News-Medical. 2015. </w:t>
      </w:r>
      <w:r w:rsidRPr="00C3411E">
        <w:rPr>
          <w:highlight w:val="white"/>
        </w:rPr>
        <w:t>Planning for first clinical trial of MERS-CoV vaccine candidate now underway. &lt;</w:t>
      </w:r>
      <w:hyperlink r:id="rId50">
        <w:r w:rsidRPr="00C3411E">
          <w:rPr>
            <w:highlight w:val="white"/>
            <w:u w:val="single"/>
          </w:rPr>
          <w:t>http://www.news-medical.net/news/20150622/Planning-for-first-clinical-trial-of-MERS-CoV-vaccine-candidate-now-underway.aspx</w:t>
        </w:r>
      </w:hyperlink>
      <w:r w:rsidRPr="00C3411E">
        <w:rPr>
          <w:highlight w:val="white"/>
        </w:rPr>
        <w:t>&gt;</w:t>
      </w:r>
    </w:p>
    <w:p w14:paraId="37B5FB59" w14:textId="77777777" w:rsidR="005376C1" w:rsidRPr="00C3411E" w:rsidRDefault="005376C1">
      <w:pPr>
        <w:pStyle w:val="normal0"/>
        <w:spacing w:line="480" w:lineRule="auto"/>
      </w:pPr>
    </w:p>
    <w:p w14:paraId="5B7846E5" w14:textId="77777777" w:rsidR="005376C1" w:rsidRPr="00C3411E" w:rsidRDefault="00BB38E8">
      <w:pPr>
        <w:pStyle w:val="normal0"/>
        <w:spacing w:line="480" w:lineRule="auto"/>
      </w:pPr>
      <w:r w:rsidRPr="00C3411E">
        <w:rPr>
          <w:highlight w:val="white"/>
        </w:rPr>
        <w:t>Ohlheiser, A. 2014. When Ebola comes to the U.S., who stands to profit? &lt;</w:t>
      </w:r>
      <w:hyperlink r:id="rId51">
        <w:r w:rsidRPr="00C3411E">
          <w:rPr>
            <w:highlight w:val="white"/>
            <w:u w:val="single"/>
          </w:rPr>
          <w:t>https://www.washingtonpost.com/news/to-your-health/wp/2014/10/01/when-ebola-comes-to-the-u-s-who-stands-to-profit/</w:t>
        </w:r>
      </w:hyperlink>
      <w:r w:rsidRPr="00C3411E">
        <w:rPr>
          <w:highlight w:val="white"/>
        </w:rPr>
        <w:t>&gt;</w:t>
      </w:r>
    </w:p>
    <w:p w14:paraId="3044A206" w14:textId="77777777" w:rsidR="005376C1" w:rsidRPr="00C3411E" w:rsidRDefault="005376C1">
      <w:pPr>
        <w:pStyle w:val="normal0"/>
        <w:spacing w:line="480" w:lineRule="auto"/>
      </w:pPr>
    </w:p>
    <w:p w14:paraId="54088A0F" w14:textId="77777777" w:rsidR="005376C1" w:rsidRPr="00C3411E" w:rsidRDefault="00BB38E8">
      <w:pPr>
        <w:pStyle w:val="normal0"/>
        <w:spacing w:line="480" w:lineRule="auto"/>
      </w:pPr>
      <w:r w:rsidRPr="00C3411E">
        <w:rPr>
          <w:highlight w:val="white"/>
        </w:rPr>
        <w:t xml:space="preserve">Otte, J., Hinrichs, J., Rushton, J., Roland-Holst, D., &amp; Zilberman, D. (2008). Impacts of avian influenza virus on animal production in developing countries. </w:t>
      </w:r>
      <w:r w:rsidRPr="00C3411E">
        <w:rPr>
          <w:i/>
          <w:highlight w:val="white"/>
        </w:rPr>
        <w:t>CAB Reviews: Perspectives in Agriculture, Veterinary Science, Nutrition and Natural Resources</w:t>
      </w:r>
      <w:r w:rsidRPr="00C3411E">
        <w:rPr>
          <w:highlight w:val="white"/>
        </w:rPr>
        <w:t xml:space="preserve">, </w:t>
      </w:r>
      <w:r w:rsidRPr="00C3411E">
        <w:rPr>
          <w:i/>
          <w:highlight w:val="white"/>
        </w:rPr>
        <w:t>3</w:t>
      </w:r>
      <w:r w:rsidRPr="00C3411E">
        <w:rPr>
          <w:highlight w:val="white"/>
        </w:rPr>
        <w:t>(080), 18.</w:t>
      </w:r>
    </w:p>
    <w:p w14:paraId="66A53F08" w14:textId="77777777" w:rsidR="005376C1" w:rsidRPr="00C3411E" w:rsidRDefault="005376C1">
      <w:pPr>
        <w:pStyle w:val="normal0"/>
        <w:spacing w:line="480" w:lineRule="auto"/>
      </w:pPr>
    </w:p>
    <w:p w14:paraId="6C701116" w14:textId="77777777" w:rsidR="005376C1" w:rsidRPr="00C3411E" w:rsidRDefault="00BB38E8">
      <w:pPr>
        <w:pStyle w:val="normal0"/>
        <w:spacing w:line="480" w:lineRule="auto"/>
      </w:pPr>
      <w:r w:rsidRPr="00C3411E">
        <w:rPr>
          <w:highlight w:val="white"/>
        </w:rPr>
        <w:t xml:space="preserve">Plotkin, S. A. (2005). Why certain vaccines have been delayed or not developed at all. </w:t>
      </w:r>
      <w:r w:rsidRPr="00C3411E">
        <w:rPr>
          <w:i/>
          <w:highlight w:val="white"/>
        </w:rPr>
        <w:t>Health Affairs</w:t>
      </w:r>
      <w:r w:rsidRPr="00C3411E">
        <w:rPr>
          <w:highlight w:val="white"/>
        </w:rPr>
        <w:t xml:space="preserve">, </w:t>
      </w:r>
      <w:r w:rsidRPr="00C3411E">
        <w:rPr>
          <w:i/>
          <w:highlight w:val="white"/>
        </w:rPr>
        <w:t>24</w:t>
      </w:r>
      <w:r w:rsidRPr="00C3411E">
        <w:rPr>
          <w:highlight w:val="white"/>
        </w:rPr>
        <w:t>(3), 631-634.</w:t>
      </w:r>
    </w:p>
    <w:p w14:paraId="224C6A83" w14:textId="77777777" w:rsidR="005376C1" w:rsidRPr="00C3411E" w:rsidRDefault="005376C1">
      <w:pPr>
        <w:pStyle w:val="normal0"/>
        <w:spacing w:line="480" w:lineRule="auto"/>
      </w:pPr>
    </w:p>
    <w:p w14:paraId="689EDE42" w14:textId="77777777" w:rsidR="005376C1" w:rsidRPr="00C3411E" w:rsidRDefault="00BB38E8">
      <w:pPr>
        <w:pStyle w:val="normal0"/>
        <w:spacing w:line="480" w:lineRule="auto"/>
      </w:pPr>
      <w:r w:rsidRPr="00C3411E">
        <w:t>Pollack, A. (2005). THE SARS EPIDEMIC: TREATMENT; Sales of U.S. Company's Drug Rise as Chinese Try It Against SARS. &lt;</w:t>
      </w:r>
      <w:hyperlink r:id="rId52">
        <w:r w:rsidRPr="00C3411E">
          <w:rPr>
            <w:u w:val="single"/>
          </w:rPr>
          <w:t>http://www.nytimes.com/2003/05/06/world/sars-epidemic-treatment-sales-us-company-s-drug-rise-chinese-try-it-against-sars.html</w:t>
        </w:r>
      </w:hyperlink>
      <w:r w:rsidRPr="00C3411E">
        <w:t>&gt;</w:t>
      </w:r>
    </w:p>
    <w:p w14:paraId="31C16C6F" w14:textId="77777777" w:rsidR="005376C1" w:rsidRPr="00C3411E" w:rsidRDefault="005376C1">
      <w:pPr>
        <w:pStyle w:val="normal0"/>
        <w:spacing w:line="480" w:lineRule="auto"/>
      </w:pPr>
    </w:p>
    <w:p w14:paraId="6469ABB9" w14:textId="77777777" w:rsidR="005376C1" w:rsidRPr="00C3411E" w:rsidRDefault="00BB38E8">
      <w:pPr>
        <w:pStyle w:val="normal0"/>
        <w:spacing w:line="480" w:lineRule="auto"/>
      </w:pPr>
      <w:r w:rsidRPr="00C3411E">
        <w:rPr>
          <w:highlight w:val="white"/>
        </w:rPr>
        <w:t xml:space="preserve">Pongcharoensuk, P., Adisasmito, W., Silkavute, P., Muchlisoh, L., Hoat, P. C., &amp; Coker, R. (2011). Avian and pandemic human influenza policy in South-East Asia: the interface between economic and public health imperatives. </w:t>
      </w:r>
      <w:r w:rsidRPr="00C3411E">
        <w:rPr>
          <w:i/>
          <w:highlight w:val="white"/>
        </w:rPr>
        <w:t>Health policy and planning</w:t>
      </w:r>
      <w:r w:rsidRPr="00C3411E">
        <w:rPr>
          <w:highlight w:val="white"/>
        </w:rPr>
        <w:t>, czr056.</w:t>
      </w:r>
    </w:p>
    <w:p w14:paraId="44EDCA66" w14:textId="77777777" w:rsidR="005376C1" w:rsidRPr="00C3411E" w:rsidRDefault="005376C1">
      <w:pPr>
        <w:pStyle w:val="normal0"/>
        <w:spacing w:line="480" w:lineRule="auto"/>
      </w:pPr>
    </w:p>
    <w:p w14:paraId="717A7DFF" w14:textId="77777777" w:rsidR="005376C1" w:rsidRPr="00C3411E" w:rsidRDefault="00BB38E8">
      <w:pPr>
        <w:pStyle w:val="normal0"/>
        <w:spacing w:line="480" w:lineRule="auto"/>
      </w:pPr>
      <w:r w:rsidRPr="00C3411E">
        <w:rPr>
          <w:highlight w:val="white"/>
        </w:rPr>
        <w:t>Pozo, V. F., &amp; Schroeder, T. C. (2015). Costs of Meat and Poultry Recalls to Food Firms.</w:t>
      </w:r>
    </w:p>
    <w:p w14:paraId="0340A2C4" w14:textId="77777777" w:rsidR="005376C1" w:rsidRPr="00C3411E" w:rsidRDefault="005376C1">
      <w:pPr>
        <w:pStyle w:val="normal0"/>
        <w:spacing w:line="480" w:lineRule="auto"/>
      </w:pPr>
    </w:p>
    <w:p w14:paraId="61B0E7E2" w14:textId="77777777" w:rsidR="005376C1" w:rsidRPr="00C3411E" w:rsidRDefault="00BB38E8">
      <w:pPr>
        <w:pStyle w:val="normal0"/>
        <w:spacing w:line="480" w:lineRule="auto"/>
      </w:pPr>
      <w:r w:rsidRPr="00C3411E">
        <w:t>The Economic Times. New antibody weapons against Marburg virus found. &lt;</w:t>
      </w:r>
      <w:hyperlink r:id="rId53">
        <w:r w:rsidRPr="00C3411E">
          <w:rPr>
            <w:u w:val="single"/>
          </w:rPr>
          <w:t>http://economictimes.indiatimes.com/news/science/new-antibody-weapons-against-marburg-virus-found/articleshow/47876251.cms</w:t>
        </w:r>
      </w:hyperlink>
      <w:r w:rsidRPr="00C3411E">
        <w:t>&gt;</w:t>
      </w:r>
    </w:p>
    <w:p w14:paraId="5ABCA929" w14:textId="77777777" w:rsidR="005376C1" w:rsidRPr="00C3411E" w:rsidRDefault="005376C1">
      <w:pPr>
        <w:pStyle w:val="normal0"/>
        <w:spacing w:line="480" w:lineRule="auto"/>
      </w:pPr>
    </w:p>
    <w:p w14:paraId="12B2757F" w14:textId="77777777" w:rsidR="005376C1" w:rsidRPr="00C3411E" w:rsidRDefault="00BB38E8">
      <w:pPr>
        <w:pStyle w:val="normal0"/>
        <w:spacing w:line="480" w:lineRule="auto"/>
      </w:pPr>
      <w:r w:rsidRPr="00C3411E">
        <w:t>Quebec Financial Institutions. (2006). Influenza Pandemic Guide.</w:t>
      </w:r>
    </w:p>
    <w:p w14:paraId="63523651" w14:textId="77777777" w:rsidR="005376C1" w:rsidRPr="00C3411E" w:rsidRDefault="005376C1">
      <w:pPr>
        <w:pStyle w:val="normal0"/>
        <w:spacing w:line="480" w:lineRule="auto"/>
      </w:pPr>
    </w:p>
    <w:p w14:paraId="63FAAF92" w14:textId="77777777" w:rsidR="005376C1" w:rsidRPr="00C3411E" w:rsidRDefault="00BB38E8">
      <w:pPr>
        <w:pStyle w:val="normal0"/>
        <w:spacing w:line="480" w:lineRule="auto"/>
      </w:pPr>
      <w:r w:rsidRPr="00C3411E">
        <w:t xml:space="preserve">Rassy, D., &amp; Smith, R. D. (2013). The economic impact of H1N1 on Mexico's tourist and pork sectors. </w:t>
      </w:r>
      <w:r w:rsidRPr="00C3411E">
        <w:rPr>
          <w:i/>
        </w:rPr>
        <w:t>Health economics</w:t>
      </w:r>
      <w:r w:rsidRPr="00C3411E">
        <w:t xml:space="preserve">, </w:t>
      </w:r>
      <w:r w:rsidRPr="00C3411E">
        <w:rPr>
          <w:i/>
        </w:rPr>
        <w:t>22</w:t>
      </w:r>
      <w:r w:rsidRPr="00C3411E">
        <w:t>(7), 824-834.</w:t>
      </w:r>
    </w:p>
    <w:p w14:paraId="232E4E54" w14:textId="77777777" w:rsidR="005376C1" w:rsidRPr="00C3411E" w:rsidRDefault="005376C1">
      <w:pPr>
        <w:pStyle w:val="normal0"/>
        <w:spacing w:line="480" w:lineRule="auto"/>
      </w:pPr>
    </w:p>
    <w:p w14:paraId="427FC1A2" w14:textId="77777777" w:rsidR="005376C1" w:rsidRPr="00C3411E" w:rsidRDefault="00BB38E8">
      <w:pPr>
        <w:pStyle w:val="normal0"/>
        <w:spacing w:line="480" w:lineRule="auto"/>
      </w:pPr>
      <w:r w:rsidRPr="00C3411E">
        <w:t xml:space="preserve">Ritchie, B. W., Dorrell, H., Miller, D., &amp; Miller, G. A. (2004). Crisis communication and recovery for the tourism industry: Lessons from the 2001 foot and mouth disease outbreak in the United Kingdom. </w:t>
      </w:r>
      <w:r w:rsidRPr="00C3411E">
        <w:rPr>
          <w:i/>
        </w:rPr>
        <w:t>Journal of Travel &amp; Tourism Marketing</w:t>
      </w:r>
      <w:r w:rsidRPr="00C3411E">
        <w:t xml:space="preserve">, </w:t>
      </w:r>
      <w:r w:rsidRPr="00C3411E">
        <w:rPr>
          <w:i/>
        </w:rPr>
        <w:t>15</w:t>
      </w:r>
      <w:r w:rsidRPr="00C3411E">
        <w:t>(2-3), 199-216.</w:t>
      </w:r>
    </w:p>
    <w:p w14:paraId="3A344AE1" w14:textId="77777777" w:rsidR="005376C1" w:rsidRPr="00C3411E" w:rsidRDefault="005376C1">
      <w:pPr>
        <w:pStyle w:val="normal0"/>
        <w:spacing w:line="480" w:lineRule="auto"/>
      </w:pPr>
    </w:p>
    <w:p w14:paraId="03296A37" w14:textId="77777777" w:rsidR="005376C1" w:rsidRPr="00C3411E" w:rsidRDefault="00BB38E8">
      <w:pPr>
        <w:pStyle w:val="normal0"/>
        <w:spacing w:line="480" w:lineRule="auto"/>
      </w:pPr>
      <w:r w:rsidRPr="00C3411E">
        <w:t>Roche. Media Release. 2006. &lt;</w:t>
      </w:r>
      <w:hyperlink r:id="rId54">
        <w:r w:rsidRPr="00C3411E">
          <w:rPr>
            <w:u w:val="single"/>
          </w:rPr>
          <w:t>http://www.roche.com/media/store/releases/med-cor-2006-02-01.htm</w:t>
        </w:r>
      </w:hyperlink>
      <w:r w:rsidRPr="00C3411E">
        <w:t>&gt;</w:t>
      </w:r>
    </w:p>
    <w:p w14:paraId="66DC769A" w14:textId="77777777" w:rsidR="005376C1" w:rsidRPr="00C3411E" w:rsidRDefault="005376C1">
      <w:pPr>
        <w:pStyle w:val="normal0"/>
        <w:spacing w:line="480" w:lineRule="auto"/>
      </w:pPr>
    </w:p>
    <w:p w14:paraId="32BEDBBF" w14:textId="77777777" w:rsidR="005376C1" w:rsidRPr="00C3411E" w:rsidRDefault="00BB38E8">
      <w:pPr>
        <w:pStyle w:val="normal0"/>
        <w:spacing w:line="480" w:lineRule="auto"/>
      </w:pPr>
      <w:r w:rsidRPr="00C3411E">
        <w:t>Saker, L., Lee, K., Cannito, B., Gilmore, A., &amp; Campbell-Lendrum, D. H. (2004). Globalization and infectious diseases: a review of the linkages.</w:t>
      </w:r>
    </w:p>
    <w:p w14:paraId="5F010B25" w14:textId="77777777" w:rsidR="005376C1" w:rsidRPr="00C3411E" w:rsidRDefault="005376C1">
      <w:pPr>
        <w:pStyle w:val="normal0"/>
        <w:spacing w:line="480" w:lineRule="auto"/>
      </w:pPr>
    </w:p>
    <w:p w14:paraId="461585B3" w14:textId="77777777" w:rsidR="005376C1" w:rsidRPr="00C3411E" w:rsidRDefault="00BB38E8">
      <w:pPr>
        <w:pStyle w:val="normal0"/>
        <w:spacing w:line="480" w:lineRule="auto"/>
      </w:pPr>
      <w:r w:rsidRPr="00C3411E">
        <w:t>Sarwar, U. N., Costner, P., Enama, M. E., Berkowitz, N., Hu, Z., Hendel, C. S., Sitar, S., Plummer, S., Mulangu, S., Bailer, RT., Koup, RA., Mascola, JR., Nabel, GJ., Sullivan, NJ., Graham, BS. &amp; Ledgerwood, JE. DNA Vaccines Encoding Ebolavirus and Marburgvirus Wild Type Glycoproteins are Safe and.</w:t>
      </w:r>
    </w:p>
    <w:p w14:paraId="42B6F626" w14:textId="77777777" w:rsidR="005376C1" w:rsidRPr="00C3411E" w:rsidRDefault="005376C1">
      <w:pPr>
        <w:pStyle w:val="normal0"/>
        <w:spacing w:line="480" w:lineRule="auto"/>
      </w:pPr>
    </w:p>
    <w:p w14:paraId="000DECA5" w14:textId="77777777" w:rsidR="005376C1" w:rsidRPr="00C3411E" w:rsidRDefault="00BB38E8">
      <w:pPr>
        <w:pStyle w:val="normal0"/>
        <w:spacing w:line="480" w:lineRule="auto"/>
      </w:pPr>
      <w:r w:rsidRPr="00C3411E">
        <w:t>Schmuel J. 2014. How Ebola could affect your stock portfolio. &lt;</w:t>
      </w:r>
      <w:hyperlink r:id="rId55">
        <w:r w:rsidRPr="00C3411E">
          <w:rPr>
            <w:u w:val="single"/>
          </w:rPr>
          <w:t>http://business.financialpost.com/investing/how-ebola-could-affect-your-stock-portfolio</w:t>
        </w:r>
      </w:hyperlink>
      <w:r w:rsidRPr="00C3411E">
        <w:t>&gt;</w:t>
      </w:r>
    </w:p>
    <w:p w14:paraId="313C2B71" w14:textId="77777777" w:rsidR="005376C1" w:rsidRPr="00C3411E" w:rsidRDefault="005376C1">
      <w:pPr>
        <w:pStyle w:val="normal0"/>
        <w:spacing w:line="480" w:lineRule="auto"/>
      </w:pPr>
    </w:p>
    <w:p w14:paraId="6C5B5C0D" w14:textId="77777777" w:rsidR="005376C1" w:rsidRPr="00C3411E" w:rsidRDefault="00BB38E8">
      <w:pPr>
        <w:pStyle w:val="normal0"/>
        <w:spacing w:line="480" w:lineRule="auto"/>
      </w:pPr>
      <w:r w:rsidRPr="00C3411E">
        <w:t>Shim, E. (2015). South Korea faces end of MERS outbreak but economic woes remain. &lt;</w:t>
      </w:r>
      <w:hyperlink r:id="rId56">
        <w:r w:rsidRPr="00C3411E">
          <w:rPr>
            <w:u w:val="single"/>
          </w:rPr>
          <w:t>http://www.upi.com/Top_News/World-News/2015/07/24/South-Korea-faces-end-of-MERS-outbreak-but-economic-woes-remain/3211437761351/</w:t>
        </w:r>
      </w:hyperlink>
      <w:r w:rsidRPr="00C3411E">
        <w:t>&gt;</w:t>
      </w:r>
    </w:p>
    <w:p w14:paraId="07E74993" w14:textId="77777777" w:rsidR="005376C1" w:rsidRPr="00C3411E" w:rsidRDefault="00BB38E8">
      <w:pPr>
        <w:pStyle w:val="normal0"/>
        <w:spacing w:line="480" w:lineRule="auto"/>
      </w:pPr>
      <w:r w:rsidRPr="00C3411E">
        <w:t>Smith, R. D., &amp; Keogh</w:t>
      </w:r>
      <w:r w:rsidRPr="00C3411E">
        <w:rPr>
          <w:rFonts w:ascii="American Typewriter Light" w:hAnsi="American Typewriter Light" w:cs="American Typewriter Light"/>
        </w:rPr>
        <w:t>‐</w:t>
      </w:r>
      <w:r w:rsidRPr="00C3411E">
        <w:t xml:space="preserve">Brown, M. R. (2013). Macroeconomic impact of a mild influenza pandemic and associated policies in Thailand, South Africa and Uganda: a computable general equilibrium analysis. </w:t>
      </w:r>
      <w:r w:rsidRPr="00C3411E">
        <w:rPr>
          <w:i/>
        </w:rPr>
        <w:t>Influenza and other respiratory viruses</w:t>
      </w:r>
      <w:r w:rsidRPr="00C3411E">
        <w:t xml:space="preserve">, </w:t>
      </w:r>
      <w:r w:rsidRPr="00C3411E">
        <w:rPr>
          <w:i/>
        </w:rPr>
        <w:t>7</w:t>
      </w:r>
      <w:r w:rsidRPr="00C3411E">
        <w:t>(6), 1400-1408.</w:t>
      </w:r>
    </w:p>
    <w:p w14:paraId="4EFE40C7" w14:textId="77777777" w:rsidR="005376C1" w:rsidRPr="00C3411E" w:rsidRDefault="005376C1">
      <w:pPr>
        <w:pStyle w:val="normal0"/>
        <w:spacing w:line="480" w:lineRule="auto"/>
      </w:pPr>
    </w:p>
    <w:p w14:paraId="0B07EADD" w14:textId="77777777" w:rsidR="005376C1" w:rsidRPr="00C3411E" w:rsidRDefault="00BB38E8">
      <w:pPr>
        <w:pStyle w:val="normal0"/>
        <w:spacing w:line="480" w:lineRule="auto"/>
      </w:pPr>
      <w:r w:rsidRPr="00C3411E">
        <w:t xml:space="preserve">United Nations System Influenza Coordinator &amp; World Bank. (2008). Responses to Avian Influenza and State of Pandemic Readiness. </w:t>
      </w:r>
      <w:r w:rsidRPr="00C3411E">
        <w:rPr>
          <w:i/>
        </w:rPr>
        <w:t>Fourth Global Progress Report.</w:t>
      </w:r>
    </w:p>
    <w:p w14:paraId="49C9C839" w14:textId="77777777" w:rsidR="005376C1" w:rsidRPr="00C3411E" w:rsidRDefault="005376C1">
      <w:pPr>
        <w:pStyle w:val="normal0"/>
        <w:spacing w:line="480" w:lineRule="auto"/>
      </w:pPr>
    </w:p>
    <w:p w14:paraId="5D13056D" w14:textId="77777777" w:rsidR="005376C1" w:rsidRPr="00C3411E" w:rsidRDefault="00BB38E8">
      <w:pPr>
        <w:pStyle w:val="normal0"/>
        <w:spacing w:line="480" w:lineRule="auto"/>
      </w:pPr>
      <w:r w:rsidRPr="00C3411E">
        <w:t>United States Census Bureau. Foreign Trade Top Trading Partners September 2015. &lt;</w:t>
      </w:r>
      <w:hyperlink r:id="rId57" w:anchor="imports">
        <w:r w:rsidRPr="00C3411E">
          <w:rPr>
            <w:u w:val="single"/>
          </w:rPr>
          <w:t>https://www.census.gov/foreign-trade/statistics/highlights/toppartners.html#imports</w:t>
        </w:r>
      </w:hyperlink>
      <w:r w:rsidRPr="00C3411E">
        <w:t>&gt;</w:t>
      </w:r>
    </w:p>
    <w:p w14:paraId="3DC414D1" w14:textId="77777777" w:rsidR="005376C1" w:rsidRPr="00C3411E" w:rsidRDefault="005376C1">
      <w:pPr>
        <w:pStyle w:val="normal0"/>
        <w:spacing w:line="480" w:lineRule="auto"/>
      </w:pPr>
    </w:p>
    <w:p w14:paraId="265F772F" w14:textId="77777777" w:rsidR="005376C1" w:rsidRPr="00C3411E" w:rsidRDefault="00BB38E8">
      <w:pPr>
        <w:pStyle w:val="normal0"/>
        <w:spacing w:line="480" w:lineRule="auto"/>
      </w:pPr>
      <w:r w:rsidRPr="00C3411E">
        <w:t xml:space="preserve">Velasco, R. P., Praditsitthikorn, N., Wichmann, K., Mohara, A., Kotirum, S., Tantivess, S., ... &amp; Teerawattananon, Y. (2012). Systematic review of economic evaluations of preparedness strategies and interventions against influenza pandemics. </w:t>
      </w:r>
      <w:r w:rsidRPr="00C3411E">
        <w:rPr>
          <w:i/>
        </w:rPr>
        <w:t>PLoS One</w:t>
      </w:r>
      <w:r w:rsidRPr="00C3411E">
        <w:t xml:space="preserve">, </w:t>
      </w:r>
      <w:r w:rsidRPr="00C3411E">
        <w:rPr>
          <w:i/>
        </w:rPr>
        <w:t>7</w:t>
      </w:r>
      <w:r w:rsidRPr="00C3411E">
        <w:t>(2), e30333-e30333.</w:t>
      </w:r>
    </w:p>
    <w:p w14:paraId="376C1713" w14:textId="77777777" w:rsidR="005376C1" w:rsidRPr="00C3411E" w:rsidRDefault="005376C1">
      <w:pPr>
        <w:pStyle w:val="normal0"/>
        <w:spacing w:line="480" w:lineRule="auto"/>
      </w:pPr>
    </w:p>
    <w:p w14:paraId="48BDF4F1" w14:textId="77777777" w:rsidR="005376C1" w:rsidRPr="00C3411E" w:rsidRDefault="00BB38E8">
      <w:pPr>
        <w:pStyle w:val="normal0"/>
        <w:spacing w:line="480" w:lineRule="auto"/>
      </w:pPr>
      <w:r w:rsidRPr="00C3411E">
        <w:t>Velasco, R. Perez, Naiyana Praditsitthikorn, Kamonthip Wichmann, Adun Mohara, Surachai Kotirum, Sripen Tantivess, Constanza Vallenas, Hande Harmanci, and Yot Teerawattananon</w:t>
      </w:r>
    </w:p>
    <w:p w14:paraId="3A6A8E81" w14:textId="77777777" w:rsidR="005376C1" w:rsidRPr="00C3411E" w:rsidRDefault="005376C1">
      <w:pPr>
        <w:pStyle w:val="normal0"/>
        <w:spacing w:line="480" w:lineRule="auto"/>
      </w:pPr>
    </w:p>
    <w:p w14:paraId="24E9B33F" w14:textId="77777777" w:rsidR="005376C1" w:rsidRPr="00C3411E" w:rsidRDefault="00BB38E8">
      <w:pPr>
        <w:pStyle w:val="normal0"/>
        <w:spacing w:line="480" w:lineRule="auto"/>
      </w:pPr>
      <w:r w:rsidRPr="00C3411E">
        <w:t>Verikios G, Sullivan M, Stojanovski P, Giesecke J &amp; Woo G. (2011). The Global economic effects of pandemic influenza. 14th Annual Conference on Global Economic Analysis, Venice, June 16-18, 2011.</w:t>
      </w:r>
    </w:p>
    <w:p w14:paraId="348E3D32" w14:textId="77777777" w:rsidR="005376C1" w:rsidRPr="00C3411E" w:rsidRDefault="005376C1">
      <w:pPr>
        <w:pStyle w:val="normal0"/>
        <w:spacing w:line="480" w:lineRule="auto"/>
      </w:pPr>
    </w:p>
    <w:p w14:paraId="4FCE81AD" w14:textId="77777777" w:rsidR="005376C1" w:rsidRPr="00C3411E" w:rsidRDefault="00BB38E8">
      <w:pPr>
        <w:pStyle w:val="normal0"/>
        <w:spacing w:line="480" w:lineRule="auto"/>
      </w:pPr>
      <w:r w:rsidRPr="00C3411E">
        <w:t>Visiongain. &lt;</w:t>
      </w:r>
      <w:hyperlink r:id="rId58">
        <w:r w:rsidRPr="00C3411E">
          <w:rPr>
            <w:u w:val="single"/>
          </w:rPr>
          <w:t>https://www.visiongain.com/Content/3/About-Us</w:t>
        </w:r>
      </w:hyperlink>
      <w:r w:rsidRPr="00C3411E">
        <w:t>&gt;</w:t>
      </w:r>
    </w:p>
    <w:p w14:paraId="4051B3DF" w14:textId="77777777" w:rsidR="005376C1" w:rsidRPr="00C3411E" w:rsidRDefault="005376C1">
      <w:pPr>
        <w:pStyle w:val="normal0"/>
        <w:spacing w:line="480" w:lineRule="auto"/>
      </w:pPr>
    </w:p>
    <w:p w14:paraId="196E4CAD" w14:textId="77777777" w:rsidR="005376C1" w:rsidRPr="00C3411E" w:rsidRDefault="00BB38E8">
      <w:pPr>
        <w:pStyle w:val="normal0"/>
        <w:spacing w:line="480" w:lineRule="auto"/>
      </w:pPr>
      <w:r w:rsidRPr="00C3411E">
        <w:t>Whiting, A. 2015. New pandemic insurance to prevent crises through early payouts. &lt;</w:t>
      </w:r>
      <w:hyperlink r:id="rId59" w:anchor="E7CZOsAZOHPBPgki.97">
        <w:r w:rsidRPr="00C3411E">
          <w:rPr>
            <w:u w:val="single"/>
          </w:rPr>
          <w:t>http://www.reuters.com/article/2015/03/26/us-global-pandemics-insurance-idUSKBN0MM1XD20150326#E7CZOsAZOHPBPgki.97</w:t>
        </w:r>
      </w:hyperlink>
      <w:r w:rsidRPr="00C3411E">
        <w:t>&gt;</w:t>
      </w:r>
    </w:p>
    <w:p w14:paraId="37805A72" w14:textId="77777777" w:rsidR="005376C1" w:rsidRPr="00C3411E" w:rsidRDefault="005376C1">
      <w:pPr>
        <w:pStyle w:val="normal0"/>
        <w:spacing w:line="480" w:lineRule="auto"/>
      </w:pPr>
    </w:p>
    <w:p w14:paraId="521A99D6" w14:textId="77777777" w:rsidR="005376C1" w:rsidRPr="00C3411E" w:rsidRDefault="00BB38E8">
      <w:pPr>
        <w:pStyle w:val="normal0"/>
        <w:spacing w:line="480" w:lineRule="auto"/>
      </w:pPr>
      <w:r w:rsidRPr="00C3411E">
        <w:t xml:space="preserve">World Bank. 2014a. </w:t>
      </w:r>
      <w:r w:rsidRPr="00C3411E">
        <w:rPr>
          <w:highlight w:val="white"/>
        </w:rPr>
        <w:t>The economic impact of the 2014 Ebola epidemic: short and medium term estimates for West Africa.</w:t>
      </w:r>
    </w:p>
    <w:p w14:paraId="618C7916" w14:textId="77777777" w:rsidR="005376C1" w:rsidRPr="00C3411E" w:rsidRDefault="005376C1">
      <w:pPr>
        <w:pStyle w:val="normal0"/>
        <w:spacing w:line="480" w:lineRule="auto"/>
      </w:pPr>
    </w:p>
    <w:p w14:paraId="650E32BB" w14:textId="77777777" w:rsidR="005376C1" w:rsidRPr="00C3411E" w:rsidRDefault="00BB38E8">
      <w:pPr>
        <w:pStyle w:val="normal0"/>
        <w:spacing w:line="480" w:lineRule="auto"/>
      </w:pPr>
      <w:r w:rsidRPr="00C3411E">
        <w:t>World Bank. 2014b. Pandemic risk and one health. &lt;</w:t>
      </w:r>
      <w:hyperlink r:id="rId60">
        <w:r w:rsidRPr="00C3411E">
          <w:rPr>
            <w:u w:val="single"/>
          </w:rPr>
          <w:t>http://www.worldbank.org/en/topic/health/brief/pandemic-risk-one-health</w:t>
        </w:r>
      </w:hyperlink>
      <w:r w:rsidRPr="00C3411E">
        <w:t>&gt;</w:t>
      </w:r>
    </w:p>
    <w:p w14:paraId="6CBD25CB" w14:textId="77777777" w:rsidR="005376C1" w:rsidRPr="00C3411E" w:rsidRDefault="005376C1">
      <w:pPr>
        <w:pStyle w:val="normal0"/>
        <w:spacing w:line="480" w:lineRule="auto"/>
      </w:pPr>
    </w:p>
    <w:p w14:paraId="2F5FD23C" w14:textId="77777777" w:rsidR="005376C1" w:rsidRPr="00C3411E" w:rsidRDefault="00BB38E8">
      <w:pPr>
        <w:pStyle w:val="normal0"/>
        <w:spacing w:line="480" w:lineRule="auto"/>
      </w:pPr>
      <w:r w:rsidRPr="00C3411E">
        <w:t>World Bank. 2015. Pandemic Emergency Facility. &lt;</w:t>
      </w:r>
      <w:hyperlink r:id="rId61">
        <w:r w:rsidRPr="00C3411E">
          <w:rPr>
            <w:u w:val="single"/>
          </w:rPr>
          <w:t>http://www.worldbank.org/en/topic/pandemics/brief/pandemic-emergency-facility-frequently-asked-questions</w:t>
        </w:r>
      </w:hyperlink>
      <w:r w:rsidRPr="00C3411E">
        <w:t>&gt;</w:t>
      </w:r>
    </w:p>
    <w:p w14:paraId="0A111A72" w14:textId="77777777" w:rsidR="005376C1" w:rsidRPr="00C3411E" w:rsidRDefault="005376C1">
      <w:pPr>
        <w:pStyle w:val="normal0"/>
        <w:spacing w:line="480" w:lineRule="auto"/>
      </w:pPr>
    </w:p>
    <w:p w14:paraId="4D30484D" w14:textId="77777777" w:rsidR="005376C1" w:rsidRPr="00C3411E" w:rsidRDefault="00BB38E8">
      <w:pPr>
        <w:pStyle w:val="normal0"/>
        <w:spacing w:line="480" w:lineRule="auto"/>
      </w:pPr>
      <w:r w:rsidRPr="00C3411E">
        <w:t>World Bank. Merchandise trade (% of GDP). &lt;</w:t>
      </w:r>
      <w:hyperlink r:id="rId62">
        <w:r w:rsidRPr="00C3411E">
          <w:rPr>
            <w:u w:val="single"/>
          </w:rPr>
          <w:t>http://data.worldbank.org/indicator/TG.VAL.TOTL.GD.ZS?page=1</w:t>
        </w:r>
      </w:hyperlink>
      <w:r w:rsidRPr="00C3411E">
        <w:t>&gt;</w:t>
      </w:r>
    </w:p>
    <w:p w14:paraId="5052975A" w14:textId="77777777" w:rsidR="005376C1" w:rsidRPr="00C3411E" w:rsidRDefault="005376C1">
      <w:pPr>
        <w:pStyle w:val="normal0"/>
        <w:spacing w:line="480" w:lineRule="auto"/>
      </w:pPr>
    </w:p>
    <w:p w14:paraId="0B852852" w14:textId="77777777" w:rsidR="005376C1" w:rsidRPr="00C3411E" w:rsidRDefault="00BB38E8">
      <w:pPr>
        <w:pStyle w:val="normal0"/>
        <w:spacing w:line="480" w:lineRule="auto"/>
      </w:pPr>
      <w:r w:rsidRPr="00C3411E">
        <w:t>World Health Organization. (2012). Global Report for Research on Infectious Diseases of Poverty. &lt;</w:t>
      </w:r>
      <w:hyperlink r:id="rId63">
        <w:r w:rsidRPr="00C3411E">
          <w:rPr>
            <w:u w:val="single"/>
          </w:rPr>
          <w:t>http://www.who.int/tdr/publications/global_report/en/</w:t>
        </w:r>
      </w:hyperlink>
      <w:r w:rsidRPr="00C3411E">
        <w:t>&gt;</w:t>
      </w:r>
    </w:p>
    <w:p w14:paraId="0E68965A" w14:textId="77777777" w:rsidR="005376C1" w:rsidRPr="00C3411E" w:rsidRDefault="005376C1">
      <w:pPr>
        <w:pStyle w:val="normal0"/>
        <w:spacing w:line="480" w:lineRule="auto"/>
      </w:pPr>
    </w:p>
    <w:p w14:paraId="5D5CB5E3" w14:textId="77777777" w:rsidR="005376C1" w:rsidRPr="00C3411E" w:rsidRDefault="00BB38E8">
      <w:pPr>
        <w:pStyle w:val="normal0"/>
        <w:spacing w:line="480" w:lineRule="auto"/>
      </w:pPr>
      <w:r w:rsidRPr="00C3411E">
        <w:t>World Health Organization. Epidemic curves - Severe Acute Respiratory Syndrome (SARS).</w:t>
      </w:r>
    </w:p>
    <w:p w14:paraId="48BAB256" w14:textId="38897BC7" w:rsidR="005376C1" w:rsidRPr="00C3411E" w:rsidRDefault="002A1EEF">
      <w:pPr>
        <w:pStyle w:val="normal0"/>
        <w:pBdr>
          <w:bottom w:val="single" w:sz="12" w:space="1" w:color="auto"/>
        </w:pBdr>
        <w:spacing w:line="480" w:lineRule="auto"/>
      </w:pPr>
      <w:hyperlink r:id="rId64">
        <w:r w:rsidR="00BB38E8" w:rsidRPr="00C3411E">
          <w:rPr>
            <w:u w:val="single"/>
          </w:rPr>
          <w:t>http://www.who.int/csr/sars/epicurve/epiindex/en/index1.html</w:t>
        </w:r>
      </w:hyperlink>
      <w:r w:rsidR="00BB38E8" w:rsidRPr="00C3411E">
        <w:t>&gt;</w:t>
      </w:r>
    </w:p>
    <w:p w14:paraId="56E6E355" w14:textId="3948B6C6" w:rsidR="00C059FD" w:rsidRPr="00C3411E" w:rsidRDefault="00C059FD">
      <w:pPr>
        <w:pStyle w:val="normal0"/>
        <w:spacing w:line="480" w:lineRule="auto"/>
        <w:rPr>
          <w:b/>
        </w:rPr>
      </w:pPr>
      <w:r w:rsidRPr="00C3411E">
        <w:rPr>
          <w:b/>
        </w:rPr>
        <w:t>New Sources:</w:t>
      </w:r>
    </w:p>
    <w:p w14:paraId="298FA8AD" w14:textId="56500544" w:rsidR="00C059FD" w:rsidRPr="00C3411E" w:rsidRDefault="00C059FD">
      <w:pPr>
        <w:pStyle w:val="normal0"/>
        <w:spacing w:line="480" w:lineRule="auto"/>
      </w:pPr>
      <w:r w:rsidRPr="00C3411E">
        <w:t>World Bank Pandemics Home Overview:http://www.worldbank.org/en/topic/pandemics/overview</w:t>
      </w:r>
    </w:p>
    <w:p w14:paraId="385C9261" w14:textId="2D90B4AE" w:rsidR="00C059FD" w:rsidRPr="00C3411E" w:rsidRDefault="00C059FD">
      <w:pPr>
        <w:pStyle w:val="normal0"/>
        <w:spacing w:line="480" w:lineRule="auto"/>
      </w:pPr>
      <w:r w:rsidRPr="00C3411E">
        <w:t xml:space="preserve">Boffey 2014: </w:t>
      </w:r>
      <w:r w:rsidRPr="00C3411E">
        <w:fldChar w:fldCharType="begin"/>
      </w:r>
      <w:r w:rsidRPr="00C3411E">
        <w:instrText xml:space="preserve"> HYPERLINK "http://takingnote.blogs.nytimes.com/2014/10/30/c-d-c-ebola-guidelines-arent-good-enough-for-some-states/?_r=0" </w:instrText>
      </w:r>
      <w:r w:rsidRPr="00C3411E">
        <w:fldChar w:fldCharType="separate"/>
      </w:r>
      <w:ins w:id="1141" w:author="Karissa" w:date="2015-11-29T23:19:00Z">
        <w:r w:rsidRPr="00C3411E">
          <w:rPr>
            <w:rStyle w:val="Hyperlink"/>
          </w:rPr>
          <w:t>http://takingnote.blogs.nytimes.com/2014/10/30/c-d-c-ebola-guidelines-arent-good-enough-for-some-states/?_r=0</w:t>
        </w:r>
      </w:ins>
      <w:r w:rsidRPr="00C3411E">
        <w:fldChar w:fldCharType="end"/>
      </w:r>
    </w:p>
    <w:p w14:paraId="52686BF4" w14:textId="7225C137" w:rsidR="00C059FD" w:rsidRPr="00C3411E" w:rsidRDefault="00C059FD">
      <w:pPr>
        <w:pStyle w:val="normal0"/>
        <w:spacing w:line="480" w:lineRule="auto"/>
      </w:pPr>
      <w:r w:rsidRPr="00C3411E">
        <w:t xml:space="preserve">Freisen 2013: </w:t>
      </w:r>
      <w:ins w:id="1142" w:author="Karissa Whiting" w:date="2015-11-24T16:03:00Z">
        <w:r w:rsidRPr="00C3411E">
          <w:t>http://logisticsquarterly.com/issues/9-2/article1.html</w:t>
        </w:r>
      </w:ins>
    </w:p>
    <w:p w14:paraId="082C6EB9" w14:textId="6AD45A83" w:rsidR="006A1583" w:rsidRPr="00C3411E" w:rsidRDefault="007323AC" w:rsidP="007323AC">
      <w:pPr>
        <w:pStyle w:val="normal0"/>
        <w:tabs>
          <w:tab w:val="left" w:pos="3227"/>
        </w:tabs>
        <w:spacing w:line="480" w:lineRule="auto"/>
      </w:pPr>
      <w:r w:rsidRPr="00C3411E">
        <w:t xml:space="preserve">CDC 2014 PPE: </w:t>
      </w:r>
      <w:r w:rsidR="006A1583" w:rsidRPr="00C3411E">
        <w:fldChar w:fldCharType="begin"/>
      </w:r>
      <w:r w:rsidR="006A1583" w:rsidRPr="00C3411E">
        <w:instrText xml:space="preserve"> HYPERLINK "http://www.cdc.gov/media/releases/2014/p1107-ebola-ppe.html" </w:instrText>
      </w:r>
      <w:r w:rsidR="006A1583" w:rsidRPr="00C3411E">
        <w:fldChar w:fldCharType="separate"/>
      </w:r>
      <w:ins w:id="1143" w:author="Karissa" w:date="2015-11-30T00:52:00Z">
        <w:r w:rsidR="006A1583" w:rsidRPr="00C3411E">
          <w:rPr>
            <w:rStyle w:val="Hyperlink"/>
          </w:rPr>
          <w:t>http://www.cdc.gov/media/releases/2014/p1107-ebola-ppe.html</w:t>
        </w:r>
      </w:ins>
      <w:r w:rsidR="006A1583" w:rsidRPr="00C3411E">
        <w:fldChar w:fldCharType="end"/>
      </w:r>
    </w:p>
    <w:p w14:paraId="0B915D33" w14:textId="77777777" w:rsidR="006A1583" w:rsidRPr="00C3411E" w:rsidRDefault="006A1583" w:rsidP="006A1583">
      <w:r w:rsidRPr="00C3411E">
        <w:t xml:space="preserve">McCarter 2008: </w:t>
      </w:r>
      <w:r w:rsidRPr="00C3411E">
        <w:fldChar w:fldCharType="begin"/>
      </w:r>
      <w:r w:rsidRPr="00C3411E">
        <w:instrText xml:space="preserve"> HYPERLINK "http://www.hstoday.us/focused-topics/emergency-managementdisaster-preparedness/single-article-page/responders-today-getting-personal/00989504d4ef44d78b6fee8e3a515a6c.html" </w:instrText>
      </w:r>
      <w:r w:rsidRPr="00C3411E">
        <w:fldChar w:fldCharType="separate"/>
      </w:r>
      <w:ins w:id="1144" w:author="Karissa Whiting" w:date="2015-11-30T17:57:00Z">
        <w:r w:rsidRPr="00C3411E">
          <w:rPr>
            <w:rStyle w:val="Hyperlink"/>
          </w:rPr>
          <w:t>http://www.hstoday.us/focused-topics/emergency-managementdisaster-preparedness/single-article-page/responders-today-getting-personal/00989504d4ef44d78b6fee8e3a515a6c.html</w:t>
        </w:r>
      </w:ins>
      <w:r w:rsidRPr="00C3411E">
        <w:fldChar w:fldCharType="end"/>
      </w:r>
    </w:p>
    <w:p w14:paraId="62B12D97" w14:textId="77777777" w:rsidR="006A1583" w:rsidRPr="00C3411E" w:rsidRDefault="006A1583" w:rsidP="006A1583"/>
    <w:p w14:paraId="422EDF4F" w14:textId="77777777" w:rsidR="006A1583" w:rsidRPr="00C3411E" w:rsidRDefault="006A1583" w:rsidP="006A1583">
      <w:r w:rsidRPr="00C3411E">
        <w:t>Hinshaw 2014: http://www.wsj.com/articles/u-s-buys-up-ebola-gear-leaving-little-for-africa-1416875059</w:t>
      </w:r>
    </w:p>
    <w:p w14:paraId="1B39B14B" w14:textId="77777777" w:rsidR="006A1583" w:rsidRPr="00C3411E" w:rsidRDefault="006A1583" w:rsidP="006A1583"/>
    <w:p w14:paraId="0F534AB0" w14:textId="77777777" w:rsidR="006A1583" w:rsidRPr="00C3411E" w:rsidRDefault="006A1583" w:rsidP="006A1583">
      <w:pPr>
        <w:pStyle w:val="FootnoteText"/>
        <w:rPr>
          <w:sz w:val="22"/>
          <w:szCs w:val="22"/>
        </w:rPr>
      </w:pPr>
      <w:r w:rsidRPr="00C3411E">
        <w:rPr>
          <w:sz w:val="22"/>
          <w:szCs w:val="22"/>
        </w:rPr>
        <w:t xml:space="preserve">CDC Hospital Preparedness 2014 </w:t>
      </w:r>
      <w:ins w:id="1145" w:author="Karissa" w:date="2015-11-30T23:51:00Z">
        <w:r w:rsidRPr="00C3411E">
          <w:rPr>
            <w:sz w:val="22"/>
            <w:szCs w:val="22"/>
          </w:rPr>
          <w:t>http://www.cdc.gov/media/releases/2014/fs1014-ebola-investigation-fact-sheet.html</w:t>
        </w:r>
      </w:ins>
    </w:p>
    <w:p w14:paraId="0964FD82" w14:textId="77777777" w:rsidR="006A1583" w:rsidRPr="00C3411E" w:rsidRDefault="006A1583" w:rsidP="006A1583"/>
    <w:p w14:paraId="025E2737" w14:textId="77777777" w:rsidR="006A1583" w:rsidRPr="00C3411E" w:rsidRDefault="006A1583" w:rsidP="006A1583">
      <w:r w:rsidRPr="00C3411E">
        <w:t xml:space="preserve">Volkman 2014: </w:t>
      </w:r>
      <w:r w:rsidRPr="00C3411E">
        <w:fldChar w:fldCharType="begin"/>
      </w:r>
      <w:r w:rsidRPr="00C3411E">
        <w:instrText xml:space="preserve"> HYPERLINK "http://www.healio.com/infectious-disease/emerging-diseases/news/print/infectious-disease-news/%7Bf7350f78-49bb-4e3c-8641-47b59e1e1c81%7D/us-hospitals-step-up-training-preparation-for-ebola" </w:instrText>
      </w:r>
      <w:r w:rsidRPr="00C3411E">
        <w:fldChar w:fldCharType="separate"/>
      </w:r>
      <w:ins w:id="1146" w:author="Karissa" w:date="2015-11-30T23:52:00Z">
        <w:r w:rsidRPr="00C3411E">
          <w:rPr>
            <w:rStyle w:val="Hyperlink"/>
          </w:rPr>
          <w:t>http://www.healio.com/infectious-disease/emerging-diseases/news/print/infectious-disease-news/%7Bf7350f78-49bb-4e3c-8641-47b59e1e1c81%7D/us-hospitals-step-up-training-preparation-for-ebola</w:t>
        </w:r>
      </w:ins>
      <w:r w:rsidRPr="00C3411E">
        <w:fldChar w:fldCharType="end"/>
      </w:r>
    </w:p>
    <w:p w14:paraId="71132B4A" w14:textId="77777777" w:rsidR="006A1583" w:rsidRPr="00C3411E" w:rsidRDefault="006A1583" w:rsidP="006A1583"/>
    <w:p w14:paraId="0770AC93" w14:textId="77777777" w:rsidR="006A1583" w:rsidRPr="00C3411E" w:rsidRDefault="006A1583" w:rsidP="006A1583">
      <w:pPr>
        <w:pStyle w:val="FootnoteText"/>
        <w:rPr>
          <w:sz w:val="22"/>
          <w:szCs w:val="22"/>
        </w:rPr>
      </w:pPr>
      <w:r w:rsidRPr="00C3411E">
        <w:rPr>
          <w:sz w:val="22"/>
          <w:szCs w:val="22"/>
        </w:rPr>
        <w:t xml:space="preserve">Hladley 2014 </w:t>
      </w:r>
      <w:ins w:id="1147" w:author="Karissa" w:date="2015-11-30T21:06:00Z">
        <w:r w:rsidRPr="00C3411E">
          <w:rPr>
            <w:sz w:val="22"/>
            <w:szCs w:val="22"/>
          </w:rPr>
          <w:t>http://www.courant.com/health/hc-ct-ebola-costs-20141201-story.html</w:t>
        </w:r>
      </w:ins>
    </w:p>
    <w:p w14:paraId="0899432C" w14:textId="77777777" w:rsidR="006A1583" w:rsidRPr="00C3411E" w:rsidRDefault="006A1583" w:rsidP="006A1583"/>
    <w:p w14:paraId="7AB29233" w14:textId="77777777" w:rsidR="006A1583" w:rsidRPr="00C3411E" w:rsidRDefault="006A1583" w:rsidP="006A1583"/>
    <w:p w14:paraId="2F9F969B" w14:textId="77777777" w:rsidR="006A1583" w:rsidRPr="00C3411E" w:rsidRDefault="006A1583" w:rsidP="006A1583">
      <w:r w:rsidRPr="00C3411E">
        <w:t xml:space="preserve">HHS Press 2015 : </w:t>
      </w:r>
      <w:r w:rsidRPr="00C3411E">
        <w:fldChar w:fldCharType="begin"/>
      </w:r>
      <w:r w:rsidRPr="00C3411E">
        <w:instrText xml:space="preserve"> HYPERLINK "http://www.hhs.gov/about/news/2015/07/01/hhs-launches-national-ebola-training-and-education-center.html" </w:instrText>
      </w:r>
      <w:r w:rsidRPr="00C3411E">
        <w:fldChar w:fldCharType="separate"/>
      </w:r>
      <w:ins w:id="1148" w:author="Karissa" w:date="2015-11-30T22:41:00Z">
        <w:r w:rsidRPr="00C3411E">
          <w:rPr>
            <w:rStyle w:val="Hyperlink"/>
          </w:rPr>
          <w:t>http://www.hhs.gov/about/news/2015/07/01/hhs-launches-national-ebola-training-and-education-center.html</w:t>
        </w:r>
      </w:ins>
      <w:r w:rsidRPr="00C3411E">
        <w:fldChar w:fldCharType="end"/>
      </w:r>
    </w:p>
    <w:p w14:paraId="18617753" w14:textId="77777777" w:rsidR="006A1583" w:rsidRPr="00C3411E" w:rsidRDefault="006A1583" w:rsidP="006A1583"/>
    <w:p w14:paraId="6E2B7BC6" w14:textId="77777777" w:rsidR="006A1583" w:rsidRPr="00C3411E" w:rsidRDefault="006A1583" w:rsidP="006A1583">
      <w:r w:rsidRPr="00C3411E">
        <w:t xml:space="preserve">CDC preparing health care workers 2014 </w:t>
      </w:r>
      <w:r w:rsidRPr="00C3411E">
        <w:fldChar w:fldCharType="begin"/>
      </w:r>
      <w:r w:rsidRPr="00C3411E">
        <w:instrText xml:space="preserve"> HYPERLINK "http://www.cdc.gov/vhf/ebola/hcp/safety-training-course/" </w:instrText>
      </w:r>
      <w:r w:rsidRPr="00C3411E">
        <w:fldChar w:fldCharType="separate"/>
      </w:r>
      <w:ins w:id="1149" w:author="Karissa" w:date="2015-12-01T00:16:00Z">
        <w:r w:rsidRPr="00C3411E">
          <w:rPr>
            <w:rStyle w:val="Hyperlink"/>
          </w:rPr>
          <w:t>http://www.cdc.gov/vhf/ebola/hcp/safety-training-course/</w:t>
        </w:r>
      </w:ins>
      <w:r w:rsidRPr="00C3411E">
        <w:fldChar w:fldCharType="end"/>
      </w:r>
    </w:p>
    <w:p w14:paraId="153845DB" w14:textId="77777777" w:rsidR="006A1583" w:rsidRPr="00C3411E" w:rsidRDefault="006A1583" w:rsidP="006A1583"/>
    <w:p w14:paraId="2ADC9DD4" w14:textId="77777777" w:rsidR="006A1583" w:rsidRPr="00C3411E" w:rsidRDefault="006A1583" w:rsidP="006A1583">
      <w:r w:rsidRPr="00C3411E">
        <w:t>CDC Vaccinations 2014</w:t>
      </w:r>
    </w:p>
    <w:p w14:paraId="6C9F9B7D" w14:textId="77777777" w:rsidR="006A1583" w:rsidRPr="00C3411E" w:rsidRDefault="006A1583" w:rsidP="006A1583"/>
    <w:p w14:paraId="421D0392" w14:textId="77777777" w:rsidR="006A1583" w:rsidRPr="00C3411E" w:rsidRDefault="006A1583" w:rsidP="006A1583">
      <w:r w:rsidRPr="00C3411E">
        <w:t xml:space="preserve">Patel Gorman 2009 </w:t>
      </w:r>
      <w:r w:rsidRPr="00C3411E">
        <w:fldChar w:fldCharType="begin"/>
      </w:r>
      <w:r w:rsidRPr="00C3411E">
        <w:instrText xml:space="preserve"> HYPERLINK "http://onlinelibrary.wiley.com/doi/10.1038/clpt.2009.142/pdf" </w:instrText>
      </w:r>
      <w:r w:rsidRPr="00C3411E">
        <w:fldChar w:fldCharType="separate"/>
      </w:r>
      <w:ins w:id="1150" w:author="Karissa" w:date="2015-12-01T06:18:00Z">
        <w:r w:rsidRPr="00C3411E">
          <w:rPr>
            <w:rStyle w:val="Hyperlink"/>
          </w:rPr>
          <w:t>http://onlinelibrary.wiley.com/doi/10.1038/clpt.2009.142/pdf</w:t>
        </w:r>
      </w:ins>
      <w:r w:rsidRPr="00C3411E">
        <w:fldChar w:fldCharType="end"/>
      </w:r>
    </w:p>
    <w:p w14:paraId="6E1EC6F0" w14:textId="77777777" w:rsidR="006A1583" w:rsidRPr="00C3411E" w:rsidRDefault="006A1583" w:rsidP="006A1583"/>
    <w:p w14:paraId="2DC2C94B" w14:textId="77777777" w:rsidR="006A1583" w:rsidRPr="00C3411E" w:rsidRDefault="006A1583" w:rsidP="006A1583">
      <w:r w:rsidRPr="00C3411E">
        <w:t xml:space="preserve">McNeil 2013 </w:t>
      </w:r>
      <w:r w:rsidRPr="00C3411E">
        <w:fldChar w:fldCharType="begin"/>
      </w:r>
      <w:r w:rsidRPr="00C3411E">
        <w:instrText xml:space="preserve"> HYPERLINK "http://www.nytimes.com/2013/03/13/health/us-stockpiles-smallpox-drug-in-case-of-bioterror-attack.html?_r=0" </w:instrText>
      </w:r>
      <w:r w:rsidRPr="00C3411E">
        <w:fldChar w:fldCharType="separate"/>
      </w:r>
      <w:ins w:id="1151" w:author="Karissa" w:date="2015-12-01T06:42:00Z">
        <w:r w:rsidRPr="00C3411E">
          <w:rPr>
            <w:rStyle w:val="Hyperlink"/>
          </w:rPr>
          <w:t>http://www.nytimes.com/2013/03/13/health/us-stockpiles-smallpox-drug-in-case-of-bioterror-attack.html?_r=0</w:t>
        </w:r>
      </w:ins>
      <w:r w:rsidRPr="00C3411E">
        <w:fldChar w:fldCharType="end"/>
      </w:r>
    </w:p>
    <w:p w14:paraId="24B10F80" w14:textId="77777777" w:rsidR="006A1583" w:rsidRPr="00C3411E" w:rsidRDefault="006A1583" w:rsidP="006A1583"/>
    <w:p w14:paraId="37AC5F64" w14:textId="77777777" w:rsidR="006A1583" w:rsidRPr="00C3411E" w:rsidRDefault="006A1583" w:rsidP="006A1583">
      <w:r w:rsidRPr="00C3411E">
        <w:t xml:space="preserve">GloaxoklineSmith Annual 2009: </w:t>
      </w:r>
      <w:ins w:id="1152" w:author="Karissa" w:date="2015-12-01T06:55:00Z">
        <w:r w:rsidRPr="00C3411E">
          <w:t>https://www.gsk.com/media/279942/annual-report-2009.pdf</w:t>
        </w:r>
      </w:ins>
    </w:p>
    <w:p w14:paraId="1493F7AD" w14:textId="77777777" w:rsidR="006A1583" w:rsidRPr="00C3411E" w:rsidRDefault="006A1583" w:rsidP="007323AC">
      <w:pPr>
        <w:pStyle w:val="normal0"/>
        <w:tabs>
          <w:tab w:val="left" w:pos="3227"/>
        </w:tabs>
        <w:spacing w:line="480" w:lineRule="auto"/>
      </w:pPr>
    </w:p>
    <w:p w14:paraId="58B52B3D" w14:textId="77777777" w:rsidR="00C059FD" w:rsidRPr="00C3411E" w:rsidRDefault="00C059FD">
      <w:pPr>
        <w:pStyle w:val="normal0"/>
        <w:spacing w:line="480" w:lineRule="auto"/>
      </w:pPr>
    </w:p>
    <w:sectPr w:rsidR="00C059FD" w:rsidRPr="00C3411E">
      <w:footerReference w:type="default" r:id="rId65"/>
      <w:pgSz w:w="12240" w:h="15840"/>
      <w:pgMar w:top="1440" w:right="1440" w:bottom="72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0" w:author="Andrew Huff" w:date="2015-11-24T09:48:00Z" w:initials="AH">
    <w:p w14:paraId="259E9359" w14:textId="0EA7DA3F" w:rsidR="00207E74" w:rsidRDefault="00207E74">
      <w:pPr>
        <w:pStyle w:val="CommentText"/>
      </w:pPr>
      <w:r>
        <w:rPr>
          <w:rStyle w:val="CommentReference"/>
        </w:rPr>
        <w:annotationRef/>
      </w:r>
      <w:r>
        <w:t>Why respiratory?  It was not airborne.  What kind of respiratory ppe? Be specific</w:t>
      </w:r>
    </w:p>
  </w:comment>
  <w:comment w:id="128" w:author="Karissa" w:date="2015-11-30T18:05:00Z" w:initials="K">
    <w:p w14:paraId="47C475A9" w14:textId="17630785" w:rsidR="00207E74" w:rsidRDefault="00207E74">
      <w:pPr>
        <w:pStyle w:val="CommentText"/>
      </w:pPr>
      <w:r>
        <w:rPr>
          <w:rStyle w:val="CommentReference"/>
        </w:rPr>
        <w:annotationRef/>
      </w:r>
      <w:r>
        <w:t xml:space="preserve">The source (lee 2015) doesn’t specify what kind of respiratory devices the Kansas hospital purchased and does not give the specific hospital name. Looking into CDC guidelines further, N95 and similar respiratory devices were commonly purchased as Ebola PPE even though it is not airborne. I can’t confirm that was the type the hospital purchased, so I am leaving this for now as it. </w:t>
      </w:r>
    </w:p>
  </w:comment>
  <w:comment w:id="178" w:author="Andrew Huff" w:date="2015-11-24T10:02:00Z" w:initials="AH">
    <w:p w14:paraId="67A15E86" w14:textId="19D482C1" w:rsidR="00207E74" w:rsidRDefault="00207E74">
      <w:pPr>
        <w:pStyle w:val="CommentText"/>
      </w:pPr>
      <w:r>
        <w:rPr>
          <w:rStyle w:val="CommentReference"/>
        </w:rPr>
        <w:annotationRef/>
      </w:r>
      <w:r>
        <w:t>So are you saying that the spending was a waste of money?</w:t>
      </w:r>
    </w:p>
    <w:p w14:paraId="08A8DA31" w14:textId="77777777" w:rsidR="00207E74" w:rsidRDefault="00207E74">
      <w:pPr>
        <w:pStyle w:val="CommentText"/>
      </w:pPr>
    </w:p>
  </w:comment>
  <w:comment w:id="203" w:author="Karissa Whiting" w:date="2015-12-03T14:26:00Z" w:initials="KW">
    <w:p w14:paraId="58AFC232" w14:textId="44BCDFBA" w:rsidR="00207E74" w:rsidRDefault="00207E74">
      <w:pPr>
        <w:pStyle w:val="CommentText"/>
      </w:pPr>
      <w:r>
        <w:rPr>
          <w:rStyle w:val="CommentReference"/>
        </w:rPr>
        <w:annotationRef/>
      </w:r>
      <w:r>
        <w:t>^^^I tried to fix this</w:t>
      </w:r>
      <w:r w:rsidR="00AD6288">
        <w:t xml:space="preserve"> issue</w:t>
      </w:r>
      <w:r>
        <w:t xml:space="preserve"> by elaborating/adding evidence on this point in this version, but I don’t want to spend to much time on it as it is not central to the paper.</w:t>
      </w:r>
    </w:p>
  </w:comment>
  <w:comment w:id="449" w:author="Karissa Whiting" w:date="2015-12-02T16:01:00Z" w:initials="KW">
    <w:p w14:paraId="313678CE" w14:textId="27CAC796" w:rsidR="00207E74" w:rsidRDefault="00207E74" w:rsidP="00325B1C">
      <w:pPr>
        <w:pStyle w:val="CommentText"/>
      </w:pPr>
      <w:r>
        <w:rPr>
          <w:rStyle w:val="CommentReference"/>
        </w:rPr>
        <w:annotationRef/>
      </w:r>
      <w:r>
        <w:t xml:space="preserve">You commented this training paragraph misses the point of the paper. I tried to address this issue in this version by adding information about new funding opportunities for some facilities to lead training initiatives (especially with Bellevue, Emory, and Nebraska Medical Center). Sources on training costs and training services are very scarce. </w:t>
      </w:r>
    </w:p>
    <w:p w14:paraId="3C7F098B" w14:textId="709DF67B" w:rsidR="00207E74" w:rsidRDefault="00207E74">
      <w:pPr>
        <w:pStyle w:val="CommentText"/>
      </w:pPr>
    </w:p>
  </w:comment>
  <w:comment w:id="457" w:author="Andrew Huff" w:date="2015-11-24T10:18:00Z" w:initials="AH">
    <w:p w14:paraId="1BCEC9F4" w14:textId="300C963B" w:rsidR="00207E74" w:rsidRDefault="00207E74">
      <w:pPr>
        <w:pStyle w:val="CommentText"/>
      </w:pPr>
      <w:r>
        <w:rPr>
          <w:rStyle w:val="CommentReference"/>
        </w:rPr>
        <w:annotationRef/>
      </w:r>
      <w:r>
        <w:t xml:space="preserve">Is this possible?  Is this realistic? </w:t>
      </w:r>
    </w:p>
  </w:comment>
  <w:comment w:id="458" w:author="Karissa" w:date="2015-12-02T16:08:00Z" w:initials="K">
    <w:p w14:paraId="7C26A88B" w14:textId="1F9FB859" w:rsidR="00207E74" w:rsidRDefault="00207E74">
      <w:pPr>
        <w:pStyle w:val="CommentText"/>
      </w:pPr>
      <w:r>
        <w:rPr>
          <w:rStyle w:val="CommentReference"/>
        </w:rPr>
        <w:annotationRef/>
      </w:r>
      <w:r>
        <w:t xml:space="preserve">^^I added a CDC citation on importance of vaccines with a whooping cough outbreak (Japan) example. I think this statement can stay. Reasoning: Vaccine responses help mitigate outbreaks, and the more contained an outbreak, the less total economic damage it will do. </w:t>
      </w:r>
    </w:p>
  </w:comment>
  <w:comment w:id="466" w:author="Andrew Huff" w:date="2015-11-24T10:24:00Z" w:initials="AH">
    <w:p w14:paraId="482FC02B" w14:textId="3EE543FD" w:rsidR="00207E74" w:rsidRDefault="00207E74">
      <w:pPr>
        <w:pStyle w:val="CommentText"/>
      </w:pPr>
      <w:r>
        <w:rPr>
          <w:rStyle w:val="CommentReference"/>
        </w:rPr>
        <w:annotationRef/>
      </w:r>
      <w:r>
        <w:t>See the CIDRAP flu report and the CIDRAP Ebola report</w:t>
      </w:r>
    </w:p>
  </w:comment>
  <w:comment w:id="467" w:author="Karissa" w:date="2015-12-03T14:26:00Z" w:initials="K">
    <w:p w14:paraId="0DCE6DF7" w14:textId="70B738D9" w:rsidR="00207E74" w:rsidRDefault="00207E74">
      <w:pPr>
        <w:pStyle w:val="CommentText"/>
      </w:pPr>
      <w:r>
        <w:rPr>
          <w:rStyle w:val="CommentReference"/>
        </w:rPr>
        <w:annotationRef/>
      </w:r>
      <w:r>
        <w:t>^^ Any report in particular? Do you think</w:t>
      </w:r>
      <w:r w:rsidR="00AD6288">
        <w:t xml:space="preserve"> this</w:t>
      </w:r>
      <w:r>
        <w:t xml:space="preserve"> section need</w:t>
      </w:r>
      <w:r w:rsidR="00AD6288">
        <w:t>s</w:t>
      </w:r>
      <w:r>
        <w:t xml:space="preserve"> more evidence? I want to avoid taking up too much space in the paper with this topic</w:t>
      </w:r>
    </w:p>
  </w:comment>
  <w:comment w:id="514" w:author="Karissa Whiting" w:date="2015-12-02T16:41:00Z" w:initials="KW">
    <w:p w14:paraId="41C6330F" w14:textId="326C8A1C" w:rsidR="00207E74" w:rsidRDefault="00207E74">
      <w:pPr>
        <w:pStyle w:val="CommentText"/>
      </w:pPr>
      <w:r>
        <w:rPr>
          <w:rStyle w:val="CommentReference"/>
        </w:rPr>
        <w:annotationRef/>
      </w:r>
      <w:r>
        <w:t>Tried to address the shelf life issue here.</w:t>
      </w:r>
    </w:p>
  </w:comment>
  <w:comment w:id="771" w:author="Karissa Whiting" w:date="2015-12-03T14:10:00Z" w:initials="KW">
    <w:p w14:paraId="0774FA37" w14:textId="56608B20" w:rsidR="00207E74" w:rsidRDefault="00207E74">
      <w:pPr>
        <w:pStyle w:val="CommentText"/>
      </w:pPr>
      <w:r>
        <w:rPr>
          <w:rStyle w:val="CommentReference"/>
        </w:rPr>
        <w:annotationRef/>
      </w:r>
      <w:r>
        <w:t>The idea of this section is that research institutes are “profiting” from this increased government funding. I don’t really want to use the word “profit” as they are not necessarily making money for shareholders, but they are gaining opportunities/ resources to expand their budgets and operations. Does this come across to the reader? In your opinion, does this paragraph seem out of place with the paper?</w:t>
      </w:r>
    </w:p>
  </w:comment>
  <w:comment w:id="993" w:author="Karissa Whiting" w:date="2015-12-03T14:27:00Z" w:initials="KW">
    <w:p w14:paraId="28B0A6F9" w14:textId="6621C6ED" w:rsidR="00207E74" w:rsidRDefault="00207E74">
      <w:pPr>
        <w:pStyle w:val="CommentText"/>
      </w:pPr>
      <w:r>
        <w:rPr>
          <w:rStyle w:val="CommentReference"/>
        </w:rPr>
        <w:annotationRef/>
      </w:r>
      <w:r>
        <w:t xml:space="preserve">Considering deleting this sentence, but need </w:t>
      </w:r>
      <w:r w:rsidR="002A1EEF">
        <w:t xml:space="preserve">a </w:t>
      </w:r>
      <w:r>
        <w:t xml:space="preserve">second opinion. </w:t>
      </w:r>
    </w:p>
  </w:comment>
  <w:comment w:id="1062" w:author="Karissa Whiting" w:date="2015-12-03T14:19:00Z" w:initials="KW">
    <w:p w14:paraId="6240F566" w14:textId="27EBE210" w:rsidR="00207E74" w:rsidRDefault="00207E74">
      <w:pPr>
        <w:pStyle w:val="CommentText"/>
      </w:pPr>
      <w:r>
        <w:rPr>
          <w:rStyle w:val="CommentReference"/>
        </w:rPr>
        <w:annotationRef/>
      </w:r>
      <w:r>
        <w:t xml:space="preserve">I want to discuss the greater implications of this study more with you and Catherine before finishing the conclusion, but there are some bullet points with additional ideas Robyn and I brainstormed. Let me know if </w:t>
      </w:r>
      <w:bookmarkStart w:id="1064" w:name="_GoBack"/>
      <w:bookmarkEnd w:id="1064"/>
      <w:r>
        <w:t xml:space="preserve">you think we are on the right track  </w:t>
      </w:r>
    </w:p>
  </w:comment>
  <w:comment w:id="1137" w:author="Karissa Whiting" w:date="2015-12-03T10:59:00Z" w:initials="KW">
    <w:p w14:paraId="42D878C0" w14:textId="5B7EE81B" w:rsidR="00207E74" w:rsidRDefault="00207E74">
      <w:pPr>
        <w:pStyle w:val="CommentText"/>
      </w:pPr>
      <w:r>
        <w:rPr>
          <w:rStyle w:val="CommentReference"/>
        </w:rPr>
        <w:annotationRef/>
      </w:r>
      <w:r>
        <w:t>These figures are screenshots from Google Finance or other sites. Should we remake them ourselves in R or can we use them as is if we correctly reference them?</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BA03E" w14:textId="77777777" w:rsidR="00207E74" w:rsidRDefault="00207E74">
      <w:pPr>
        <w:spacing w:line="240" w:lineRule="auto"/>
      </w:pPr>
      <w:r>
        <w:separator/>
      </w:r>
    </w:p>
  </w:endnote>
  <w:endnote w:type="continuationSeparator" w:id="0">
    <w:p w14:paraId="1AFC5CAF" w14:textId="77777777" w:rsidR="00207E74" w:rsidRDefault="00207E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merican Typewriter Light">
    <w:panose1 w:val="02090304020004020304"/>
    <w:charset w:val="00"/>
    <w:family w:val="auto"/>
    <w:pitch w:val="variable"/>
    <w:sig w:usb0="A000006F" w:usb1="00000019" w:usb2="00000000" w:usb3="00000000" w:csb0="0000011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6C26E" w14:textId="77777777" w:rsidR="00207E74" w:rsidRDefault="00207E74">
    <w:pPr>
      <w:pStyle w:val="normal0"/>
      <w:jc w:val="right"/>
    </w:pPr>
    <w:r>
      <w:fldChar w:fldCharType="begin"/>
    </w:r>
    <w:r>
      <w:instrText>PAGE</w:instrText>
    </w:r>
    <w:r>
      <w:fldChar w:fldCharType="separate"/>
    </w:r>
    <w:r w:rsidR="002A1EEF">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0A18E" w14:textId="77777777" w:rsidR="00207E74" w:rsidRDefault="00207E74">
      <w:pPr>
        <w:spacing w:line="240" w:lineRule="auto"/>
      </w:pPr>
      <w:r>
        <w:separator/>
      </w:r>
    </w:p>
  </w:footnote>
  <w:footnote w:type="continuationSeparator" w:id="0">
    <w:p w14:paraId="55BD0BC6" w14:textId="77777777" w:rsidR="00207E74" w:rsidRDefault="00207E74">
      <w:pPr>
        <w:spacing w:line="240" w:lineRule="auto"/>
      </w:pPr>
      <w:r>
        <w:continuationSeparator/>
      </w:r>
    </w:p>
  </w:footnote>
  <w:footnote w:id="1">
    <w:p w14:paraId="2CD2C923" w14:textId="77777777" w:rsidR="00207E74" w:rsidRPr="00C059FD" w:rsidRDefault="00207E74">
      <w:pPr>
        <w:pStyle w:val="normal0"/>
        <w:spacing w:line="240" w:lineRule="auto"/>
        <w:rPr>
          <w:sz w:val="16"/>
          <w:szCs w:val="16"/>
        </w:rPr>
      </w:pPr>
      <w:r w:rsidRPr="00C059FD">
        <w:rPr>
          <w:sz w:val="16"/>
          <w:szCs w:val="16"/>
          <w:vertAlign w:val="superscript"/>
        </w:rPr>
        <w:footnoteRef/>
      </w:r>
      <w:r w:rsidRPr="00C059FD">
        <w:rPr>
          <w:sz w:val="16"/>
          <w:szCs w:val="16"/>
        </w:rPr>
        <w:t xml:space="preserve"> World Bank 2014a; Verikios 2011; Bartsch 2015; Meltzer 2015 </w:t>
      </w:r>
    </w:p>
  </w:footnote>
  <w:footnote w:id="2">
    <w:p w14:paraId="2D7B0547" w14:textId="77777777" w:rsidR="00207E74" w:rsidRPr="00C059FD" w:rsidDel="00D7576E" w:rsidRDefault="00207E74">
      <w:pPr>
        <w:pStyle w:val="normal0"/>
        <w:spacing w:line="240" w:lineRule="auto"/>
        <w:rPr>
          <w:del w:id="14" w:author="Karissa Whiting" w:date="2015-12-01T09:45:00Z"/>
          <w:sz w:val="16"/>
          <w:szCs w:val="16"/>
        </w:rPr>
      </w:pPr>
      <w:del w:id="15" w:author="Karissa Whiting" w:date="2015-12-01T09:45:00Z">
        <w:r w:rsidRPr="00C059FD" w:rsidDel="00D7576E">
          <w:rPr>
            <w:sz w:val="16"/>
            <w:szCs w:val="16"/>
            <w:vertAlign w:val="superscript"/>
          </w:rPr>
          <w:footnoteRef/>
        </w:r>
        <w:r w:rsidRPr="00C059FD" w:rsidDel="00D7576E">
          <w:rPr>
            <w:sz w:val="16"/>
            <w:szCs w:val="16"/>
          </w:rPr>
          <w:delText xml:space="preserve"> Becker 2005</w:delText>
        </w:r>
      </w:del>
    </w:p>
  </w:footnote>
  <w:footnote w:id="3">
    <w:p w14:paraId="5A67A5D9" w14:textId="77777777" w:rsidR="00207E74" w:rsidRPr="00C059FD" w:rsidRDefault="00207E74" w:rsidP="00D7576E">
      <w:pPr>
        <w:pStyle w:val="normal0"/>
        <w:spacing w:line="240" w:lineRule="auto"/>
        <w:rPr>
          <w:ins w:id="19" w:author="Karissa Whiting" w:date="2015-12-01T09:45:00Z"/>
          <w:sz w:val="16"/>
          <w:szCs w:val="16"/>
        </w:rPr>
      </w:pPr>
      <w:ins w:id="20" w:author="Karissa Whiting" w:date="2015-12-01T09:45:00Z">
        <w:r w:rsidRPr="00C059FD">
          <w:rPr>
            <w:sz w:val="16"/>
            <w:szCs w:val="16"/>
            <w:vertAlign w:val="superscript"/>
          </w:rPr>
          <w:footnoteRef/>
        </w:r>
        <w:r w:rsidRPr="00C059FD">
          <w:rPr>
            <w:sz w:val="16"/>
            <w:szCs w:val="16"/>
          </w:rPr>
          <w:t xml:space="preserve"> Becker 2005</w:t>
        </w:r>
      </w:ins>
    </w:p>
  </w:footnote>
  <w:footnote w:id="4">
    <w:p w14:paraId="1883899B" w14:textId="3C420546" w:rsidR="00207E74" w:rsidRPr="00C059FD" w:rsidRDefault="00207E74">
      <w:pPr>
        <w:pStyle w:val="FootnoteText"/>
        <w:rPr>
          <w:sz w:val="16"/>
          <w:szCs w:val="16"/>
        </w:rPr>
      </w:pPr>
      <w:ins w:id="22" w:author="Karissa Whiting" w:date="2015-12-02T11:43:00Z">
        <w:r w:rsidRPr="00C059FD">
          <w:rPr>
            <w:rStyle w:val="FootnoteReference"/>
            <w:sz w:val="16"/>
            <w:szCs w:val="16"/>
          </w:rPr>
          <w:footnoteRef/>
        </w:r>
        <w:r w:rsidRPr="00C059FD">
          <w:rPr>
            <w:sz w:val="16"/>
            <w:szCs w:val="16"/>
          </w:rPr>
          <w:t xml:space="preserve"> </w:t>
        </w:r>
      </w:ins>
      <w:ins w:id="23" w:author="Karissa Whiting" w:date="2015-12-03T13:07:00Z">
        <w:r w:rsidRPr="00C059FD">
          <w:rPr>
            <w:sz w:val="16"/>
            <w:szCs w:val="16"/>
          </w:rPr>
          <w:t>World Bank Pandemics Home Overview</w:t>
        </w:r>
      </w:ins>
      <w:ins w:id="24" w:author="Karissa Whiting" w:date="2015-12-03T13:08:00Z">
        <w:r w:rsidRPr="00C059FD">
          <w:rPr>
            <w:sz w:val="16"/>
            <w:szCs w:val="16"/>
          </w:rPr>
          <w:t xml:space="preserve"> 2015</w:t>
        </w:r>
      </w:ins>
    </w:p>
  </w:footnote>
  <w:footnote w:id="5">
    <w:p w14:paraId="322492CB" w14:textId="77777777" w:rsidR="00207E74" w:rsidRPr="00C059FD" w:rsidRDefault="00207E74">
      <w:pPr>
        <w:pStyle w:val="normal0"/>
        <w:spacing w:line="240" w:lineRule="auto"/>
        <w:rPr>
          <w:sz w:val="16"/>
          <w:szCs w:val="16"/>
        </w:rPr>
      </w:pPr>
      <w:r w:rsidRPr="00C059FD">
        <w:rPr>
          <w:sz w:val="16"/>
          <w:szCs w:val="16"/>
          <w:vertAlign w:val="superscript"/>
        </w:rPr>
        <w:footnoteRef/>
      </w:r>
      <w:r w:rsidRPr="00C059FD">
        <w:rPr>
          <w:sz w:val="16"/>
          <w:szCs w:val="16"/>
        </w:rPr>
        <w:t xml:space="preserve"> Becker 2005</w:t>
      </w:r>
    </w:p>
  </w:footnote>
  <w:footnote w:id="6">
    <w:p w14:paraId="2173FE77" w14:textId="77777777" w:rsidR="00207E74" w:rsidRPr="00C059FD" w:rsidRDefault="00207E74" w:rsidP="00A030E2">
      <w:pPr>
        <w:pStyle w:val="normal0"/>
        <w:spacing w:line="240" w:lineRule="auto"/>
        <w:rPr>
          <w:sz w:val="16"/>
          <w:szCs w:val="16"/>
        </w:rPr>
      </w:pPr>
      <w:r w:rsidRPr="00C059FD">
        <w:rPr>
          <w:sz w:val="16"/>
          <w:szCs w:val="16"/>
          <w:vertAlign w:val="superscript"/>
        </w:rPr>
        <w:footnoteRef/>
      </w:r>
      <w:r w:rsidRPr="00C059FD">
        <w:rPr>
          <w:sz w:val="16"/>
          <w:szCs w:val="16"/>
        </w:rPr>
        <w:t xml:space="preserve"> Pozo and Schroeder 2015; Dixon 2010; Verikios 2011; Langton 2006</w:t>
      </w:r>
    </w:p>
  </w:footnote>
  <w:footnote w:id="7">
    <w:p w14:paraId="2FEAFE13" w14:textId="77777777" w:rsidR="00207E74" w:rsidRPr="00C059FD" w:rsidRDefault="00207E74">
      <w:pPr>
        <w:pStyle w:val="normal0"/>
        <w:spacing w:line="240" w:lineRule="auto"/>
        <w:rPr>
          <w:sz w:val="16"/>
          <w:szCs w:val="16"/>
        </w:rPr>
      </w:pPr>
      <w:r w:rsidRPr="00C059FD">
        <w:rPr>
          <w:sz w:val="16"/>
          <w:szCs w:val="16"/>
          <w:vertAlign w:val="superscript"/>
        </w:rPr>
        <w:footnoteRef/>
      </w:r>
      <w:r w:rsidRPr="00C059FD">
        <w:rPr>
          <w:sz w:val="16"/>
          <w:szCs w:val="16"/>
        </w:rPr>
        <w:t xml:space="preserve"> Chen 2009</w:t>
      </w:r>
    </w:p>
  </w:footnote>
  <w:footnote w:id="8">
    <w:p w14:paraId="71F86A46" w14:textId="77777777" w:rsidR="00207E74" w:rsidRDefault="00207E74">
      <w:pPr>
        <w:pStyle w:val="normal0"/>
        <w:spacing w:line="240" w:lineRule="auto"/>
      </w:pPr>
      <w:r w:rsidRPr="00C059FD">
        <w:rPr>
          <w:sz w:val="16"/>
          <w:szCs w:val="16"/>
          <w:vertAlign w:val="superscript"/>
        </w:rPr>
        <w:footnoteRef/>
      </w:r>
      <w:r w:rsidRPr="00C059FD">
        <w:rPr>
          <w:sz w:val="16"/>
          <w:szCs w:val="16"/>
        </w:rPr>
        <w:t xml:space="preserve"> Marino 2003</w:t>
      </w:r>
    </w:p>
  </w:footnote>
  <w:footnote w:id="9">
    <w:p w14:paraId="241C0288" w14:textId="384B35D2" w:rsidR="00207E74" w:rsidRPr="00C059FD" w:rsidRDefault="00207E74">
      <w:pPr>
        <w:pStyle w:val="FootnoteText"/>
        <w:rPr>
          <w:sz w:val="16"/>
          <w:szCs w:val="16"/>
        </w:rPr>
      </w:pPr>
      <w:ins w:id="45" w:author="Karissa Whiting" w:date="2015-11-24T16:03:00Z">
        <w:r w:rsidRPr="00C059FD">
          <w:rPr>
            <w:rStyle w:val="FootnoteReference"/>
            <w:sz w:val="16"/>
            <w:szCs w:val="16"/>
          </w:rPr>
          <w:footnoteRef/>
        </w:r>
        <w:r w:rsidRPr="00C059FD">
          <w:rPr>
            <w:sz w:val="16"/>
            <w:szCs w:val="16"/>
          </w:rPr>
          <w:t xml:space="preserve"> </w:t>
        </w:r>
      </w:ins>
      <w:r>
        <w:rPr>
          <w:sz w:val="16"/>
          <w:szCs w:val="16"/>
        </w:rPr>
        <w:t>Freisen 2003</w:t>
      </w:r>
    </w:p>
  </w:footnote>
  <w:footnote w:id="10">
    <w:p w14:paraId="7F0D286E" w14:textId="77777777" w:rsidR="00207E74" w:rsidRPr="00C059FD" w:rsidRDefault="00207E74" w:rsidP="00D70E5C">
      <w:pPr>
        <w:pStyle w:val="normal0"/>
        <w:spacing w:line="240" w:lineRule="auto"/>
        <w:rPr>
          <w:ins w:id="47" w:author="Karissa Whiting" w:date="2015-11-24T16:28:00Z"/>
          <w:sz w:val="16"/>
          <w:szCs w:val="16"/>
        </w:rPr>
      </w:pPr>
      <w:ins w:id="48" w:author="Karissa Whiting" w:date="2015-11-24T16:28:00Z">
        <w:r w:rsidRPr="00C059FD">
          <w:rPr>
            <w:sz w:val="16"/>
            <w:szCs w:val="16"/>
            <w:vertAlign w:val="superscript"/>
          </w:rPr>
          <w:footnoteRef/>
        </w:r>
        <w:r w:rsidRPr="00C059FD">
          <w:rPr>
            <w:sz w:val="16"/>
            <w:szCs w:val="16"/>
          </w:rPr>
          <w:t xml:space="preserve"> Lee 2014</w:t>
        </w:r>
      </w:ins>
    </w:p>
  </w:footnote>
  <w:footnote w:id="11">
    <w:p w14:paraId="6211F8E3" w14:textId="77777777" w:rsidR="00207E74" w:rsidRPr="00C059FD" w:rsidRDefault="00207E74">
      <w:pPr>
        <w:pStyle w:val="normal0"/>
        <w:spacing w:line="240" w:lineRule="auto"/>
        <w:rPr>
          <w:sz w:val="16"/>
          <w:szCs w:val="16"/>
        </w:rPr>
      </w:pPr>
      <w:r w:rsidRPr="00C059FD">
        <w:rPr>
          <w:sz w:val="16"/>
          <w:szCs w:val="16"/>
          <w:vertAlign w:val="superscript"/>
        </w:rPr>
        <w:footnoteRef/>
      </w:r>
      <w:r w:rsidRPr="00C059FD">
        <w:rPr>
          <w:sz w:val="16"/>
          <w:szCs w:val="16"/>
        </w:rPr>
        <w:t xml:space="preserve"> </w:t>
      </w:r>
      <w:r w:rsidRPr="00C059FD">
        <w:rPr>
          <w:sz w:val="16"/>
          <w:szCs w:val="16"/>
          <w:highlight w:val="white"/>
        </w:rPr>
        <w:t>Chicago Tribune 2014</w:t>
      </w:r>
    </w:p>
  </w:footnote>
  <w:footnote w:id="12">
    <w:p w14:paraId="6B4BD646" w14:textId="359AE0DA" w:rsidR="00207E74" w:rsidRPr="00C059FD" w:rsidRDefault="00207E74" w:rsidP="00F046B8">
      <w:pPr>
        <w:pStyle w:val="normal0"/>
        <w:spacing w:line="240" w:lineRule="auto"/>
        <w:rPr>
          <w:ins w:id="69" w:author="Karissa" w:date="2015-11-29T22:53:00Z"/>
          <w:sz w:val="16"/>
          <w:szCs w:val="16"/>
        </w:rPr>
      </w:pPr>
      <w:ins w:id="70" w:author="Karissa" w:date="2015-11-29T22:53:00Z">
        <w:r w:rsidRPr="00C059FD">
          <w:rPr>
            <w:sz w:val="16"/>
            <w:szCs w:val="16"/>
            <w:vertAlign w:val="superscript"/>
          </w:rPr>
          <w:footnoteRef/>
        </w:r>
        <w:r w:rsidRPr="00C059FD">
          <w:rPr>
            <w:sz w:val="16"/>
            <w:szCs w:val="16"/>
          </w:rPr>
          <w:t xml:space="preserve"> </w:t>
        </w:r>
        <w:r w:rsidRPr="00C059FD">
          <w:rPr>
            <w:sz w:val="16"/>
            <w:szCs w:val="16"/>
            <w:highlight w:val="white"/>
          </w:rPr>
          <w:t>Chicago Tribune 2014</w:t>
        </w:r>
      </w:ins>
    </w:p>
  </w:footnote>
  <w:footnote w:id="13">
    <w:p w14:paraId="6686073C" w14:textId="77777777" w:rsidR="00207E74" w:rsidRPr="00C059FD" w:rsidDel="00F046B8" w:rsidRDefault="00207E74">
      <w:pPr>
        <w:pStyle w:val="normal0"/>
        <w:spacing w:line="240" w:lineRule="auto"/>
        <w:rPr>
          <w:del w:id="73" w:author="Karissa" w:date="2015-11-29T22:53:00Z"/>
          <w:sz w:val="16"/>
          <w:szCs w:val="16"/>
        </w:rPr>
      </w:pPr>
      <w:del w:id="74" w:author="Karissa" w:date="2015-11-29T22:53:00Z">
        <w:r w:rsidRPr="00C059FD" w:rsidDel="00F046B8">
          <w:rPr>
            <w:sz w:val="16"/>
            <w:szCs w:val="16"/>
            <w:vertAlign w:val="superscript"/>
          </w:rPr>
          <w:footnoteRef/>
        </w:r>
        <w:r w:rsidRPr="00C059FD" w:rsidDel="00F046B8">
          <w:rPr>
            <w:sz w:val="16"/>
            <w:szCs w:val="16"/>
          </w:rPr>
          <w:delText xml:space="preserve"> </w:delText>
        </w:r>
        <w:r w:rsidRPr="00C059FD" w:rsidDel="00F046B8">
          <w:rPr>
            <w:sz w:val="16"/>
            <w:szCs w:val="16"/>
            <w:highlight w:val="white"/>
          </w:rPr>
          <w:delText>Chicago Tribune 2014</w:delText>
        </w:r>
      </w:del>
    </w:p>
    <w:p w14:paraId="3ED082C8" w14:textId="77777777" w:rsidR="00207E74" w:rsidRPr="00C059FD" w:rsidDel="00F046B8" w:rsidRDefault="00207E74">
      <w:pPr>
        <w:pStyle w:val="normal0"/>
        <w:spacing w:line="240" w:lineRule="auto"/>
        <w:rPr>
          <w:del w:id="75" w:author="Karissa" w:date="2015-11-29T22:53:00Z"/>
          <w:sz w:val="16"/>
          <w:szCs w:val="16"/>
        </w:rPr>
      </w:pPr>
    </w:p>
  </w:footnote>
  <w:footnote w:id="14">
    <w:p w14:paraId="08298798" w14:textId="655CD66C" w:rsidR="00207E74" w:rsidRPr="00C059FD" w:rsidRDefault="00207E74">
      <w:pPr>
        <w:pStyle w:val="FootnoteText"/>
        <w:rPr>
          <w:sz w:val="16"/>
          <w:szCs w:val="16"/>
        </w:rPr>
      </w:pPr>
      <w:ins w:id="98" w:author="Karissa" w:date="2015-11-29T23:19:00Z">
        <w:r w:rsidRPr="00C059FD">
          <w:rPr>
            <w:rStyle w:val="FootnoteReference"/>
            <w:sz w:val="16"/>
            <w:szCs w:val="16"/>
          </w:rPr>
          <w:footnoteRef/>
        </w:r>
        <w:r w:rsidRPr="00C059FD">
          <w:rPr>
            <w:sz w:val="16"/>
            <w:szCs w:val="16"/>
          </w:rPr>
          <w:t xml:space="preserve"> </w:t>
        </w:r>
      </w:ins>
      <w:r w:rsidRPr="00C059FD">
        <w:rPr>
          <w:sz w:val="16"/>
          <w:szCs w:val="16"/>
        </w:rPr>
        <w:t>Boffey 2014</w:t>
      </w:r>
    </w:p>
  </w:footnote>
  <w:footnote w:id="15">
    <w:p w14:paraId="1FBBA8A9" w14:textId="669168AF" w:rsidR="00207E74" w:rsidRPr="00C059FD" w:rsidRDefault="00207E74">
      <w:pPr>
        <w:pStyle w:val="FootnoteText"/>
        <w:rPr>
          <w:sz w:val="16"/>
          <w:szCs w:val="16"/>
        </w:rPr>
      </w:pPr>
      <w:ins w:id="101" w:author="Karissa" w:date="2015-11-29T23:08:00Z">
        <w:r w:rsidRPr="00C059FD">
          <w:rPr>
            <w:rStyle w:val="FootnoteReference"/>
            <w:sz w:val="16"/>
            <w:szCs w:val="16"/>
          </w:rPr>
          <w:footnoteRef/>
        </w:r>
        <w:r w:rsidRPr="00C059FD">
          <w:rPr>
            <w:sz w:val="16"/>
            <w:szCs w:val="16"/>
          </w:rPr>
          <w:t xml:space="preserve"> </w:t>
        </w:r>
        <w:r w:rsidRPr="00C059FD">
          <w:rPr>
            <w:sz w:val="16"/>
            <w:szCs w:val="16"/>
            <w:vertAlign w:val="superscript"/>
          </w:rPr>
          <w:footnoteRef/>
        </w:r>
        <w:r w:rsidRPr="00C059FD">
          <w:rPr>
            <w:sz w:val="16"/>
            <w:szCs w:val="16"/>
          </w:rPr>
          <w:t xml:space="preserve"> Daly 2014</w:t>
        </w:r>
      </w:ins>
    </w:p>
  </w:footnote>
  <w:footnote w:id="16">
    <w:p w14:paraId="6C9CC469" w14:textId="77777777" w:rsidR="00207E74" w:rsidRPr="00C059FD" w:rsidRDefault="00207E74" w:rsidP="00100318">
      <w:pPr>
        <w:pStyle w:val="normal0"/>
        <w:spacing w:line="240" w:lineRule="auto"/>
        <w:rPr>
          <w:ins w:id="105" w:author="Karissa" w:date="2015-11-29T23:51:00Z"/>
          <w:sz w:val="16"/>
          <w:szCs w:val="16"/>
        </w:rPr>
      </w:pPr>
      <w:ins w:id="106" w:author="Karissa" w:date="2015-11-29T23:51:00Z">
        <w:r w:rsidRPr="00C059FD">
          <w:rPr>
            <w:sz w:val="16"/>
            <w:szCs w:val="16"/>
            <w:vertAlign w:val="superscript"/>
          </w:rPr>
          <w:footnoteRef/>
        </w:r>
        <w:r w:rsidRPr="00C059FD">
          <w:rPr>
            <w:sz w:val="16"/>
            <w:szCs w:val="16"/>
          </w:rPr>
          <w:t xml:space="preserve"> Daly 2014</w:t>
        </w:r>
      </w:ins>
    </w:p>
  </w:footnote>
  <w:footnote w:id="17">
    <w:p w14:paraId="60360167" w14:textId="77777777" w:rsidR="00207E74" w:rsidRDefault="00207E74">
      <w:pPr>
        <w:pStyle w:val="normal0"/>
        <w:spacing w:line="240" w:lineRule="auto"/>
      </w:pPr>
      <w:r w:rsidRPr="00C059FD">
        <w:rPr>
          <w:sz w:val="16"/>
          <w:szCs w:val="16"/>
          <w:vertAlign w:val="superscript"/>
        </w:rPr>
        <w:footnoteRef/>
      </w:r>
      <w:r w:rsidRPr="00C059FD">
        <w:rPr>
          <w:sz w:val="16"/>
          <w:szCs w:val="16"/>
        </w:rPr>
        <w:t xml:space="preserve"> Lee 2014</w:t>
      </w:r>
    </w:p>
  </w:footnote>
  <w:footnote w:id="18">
    <w:p w14:paraId="5489E7C5" w14:textId="77777777" w:rsidR="00207E74" w:rsidRDefault="00207E74">
      <w:pPr>
        <w:pStyle w:val="normal0"/>
        <w:spacing w:line="240" w:lineRule="auto"/>
      </w:pPr>
      <w:r>
        <w:rPr>
          <w:vertAlign w:val="superscript"/>
        </w:rPr>
        <w:footnoteRef/>
      </w:r>
      <w:r>
        <w:rPr>
          <w:sz w:val="16"/>
          <w:szCs w:val="16"/>
        </w:rPr>
        <w:t xml:space="preserve"> Daly 2014</w:t>
      </w:r>
    </w:p>
  </w:footnote>
  <w:footnote w:id="19">
    <w:p w14:paraId="498D5412" w14:textId="77777777" w:rsidR="00207E74" w:rsidRPr="007323AC" w:rsidRDefault="00207E74">
      <w:pPr>
        <w:pStyle w:val="normal0"/>
        <w:spacing w:line="240" w:lineRule="auto"/>
        <w:rPr>
          <w:sz w:val="16"/>
          <w:szCs w:val="16"/>
        </w:rPr>
      </w:pPr>
      <w:r w:rsidRPr="007323AC">
        <w:rPr>
          <w:sz w:val="16"/>
          <w:szCs w:val="16"/>
          <w:vertAlign w:val="superscript"/>
        </w:rPr>
        <w:footnoteRef/>
      </w:r>
      <w:r w:rsidRPr="007323AC">
        <w:rPr>
          <w:sz w:val="16"/>
          <w:szCs w:val="16"/>
        </w:rPr>
        <w:t xml:space="preserve"> Daly 2014</w:t>
      </w:r>
    </w:p>
  </w:footnote>
  <w:footnote w:id="20">
    <w:p w14:paraId="4DDF18C5" w14:textId="77777777" w:rsidR="00207E74" w:rsidRPr="007323AC" w:rsidRDefault="00207E74">
      <w:pPr>
        <w:pStyle w:val="normal0"/>
        <w:spacing w:line="240" w:lineRule="auto"/>
        <w:rPr>
          <w:sz w:val="16"/>
          <w:szCs w:val="16"/>
        </w:rPr>
      </w:pPr>
      <w:r w:rsidRPr="007323AC">
        <w:rPr>
          <w:sz w:val="16"/>
          <w:szCs w:val="16"/>
          <w:vertAlign w:val="superscript"/>
        </w:rPr>
        <w:footnoteRef/>
      </w:r>
      <w:r w:rsidRPr="007323AC">
        <w:rPr>
          <w:sz w:val="16"/>
          <w:szCs w:val="16"/>
        </w:rPr>
        <w:t xml:space="preserve"> Daly 2014</w:t>
      </w:r>
    </w:p>
  </w:footnote>
  <w:footnote w:id="21">
    <w:p w14:paraId="3A7934AE" w14:textId="5C084D0C" w:rsidR="00207E74" w:rsidRPr="007323AC" w:rsidRDefault="00207E74">
      <w:pPr>
        <w:pStyle w:val="FootnoteText"/>
        <w:rPr>
          <w:sz w:val="16"/>
          <w:szCs w:val="16"/>
        </w:rPr>
      </w:pPr>
      <w:ins w:id="175" w:author="Karissa" w:date="2015-11-30T00:52:00Z">
        <w:r w:rsidRPr="007323AC">
          <w:rPr>
            <w:rStyle w:val="FootnoteReference"/>
            <w:sz w:val="16"/>
            <w:szCs w:val="16"/>
          </w:rPr>
          <w:footnoteRef/>
        </w:r>
        <w:r w:rsidRPr="007323AC">
          <w:rPr>
            <w:sz w:val="16"/>
            <w:szCs w:val="16"/>
          </w:rPr>
          <w:t xml:space="preserve"> </w:t>
        </w:r>
      </w:ins>
      <w:r w:rsidRPr="007323AC">
        <w:rPr>
          <w:sz w:val="16"/>
          <w:szCs w:val="16"/>
        </w:rPr>
        <w:t>CDC 2014 PPE</w:t>
      </w:r>
    </w:p>
  </w:footnote>
  <w:footnote w:id="22">
    <w:p w14:paraId="2CED87C6" w14:textId="35804538" w:rsidR="00207E74" w:rsidRPr="007323AC" w:rsidRDefault="00207E74">
      <w:pPr>
        <w:pStyle w:val="FootnoteText"/>
        <w:rPr>
          <w:sz w:val="16"/>
          <w:szCs w:val="16"/>
        </w:rPr>
      </w:pPr>
      <w:ins w:id="206" w:author="Karissa Whiting" w:date="2015-11-30T17:57:00Z">
        <w:r w:rsidRPr="007323AC">
          <w:rPr>
            <w:rStyle w:val="FootnoteReference"/>
            <w:sz w:val="16"/>
            <w:szCs w:val="16"/>
          </w:rPr>
          <w:footnoteRef/>
        </w:r>
        <w:r w:rsidRPr="007323AC">
          <w:rPr>
            <w:sz w:val="16"/>
            <w:szCs w:val="16"/>
          </w:rPr>
          <w:t xml:space="preserve"> </w:t>
        </w:r>
      </w:ins>
      <w:r w:rsidRPr="007323AC">
        <w:rPr>
          <w:sz w:val="16"/>
          <w:szCs w:val="16"/>
        </w:rPr>
        <w:t>McCarter 2008</w:t>
      </w:r>
    </w:p>
  </w:footnote>
  <w:footnote w:id="23">
    <w:p w14:paraId="6372BD06" w14:textId="3F580297" w:rsidR="00207E74" w:rsidRPr="007323AC" w:rsidRDefault="00207E74">
      <w:pPr>
        <w:pStyle w:val="FootnoteText"/>
        <w:rPr>
          <w:sz w:val="16"/>
          <w:szCs w:val="16"/>
        </w:rPr>
      </w:pPr>
      <w:ins w:id="209" w:author="Karissa Whiting" w:date="2015-11-30T17:37:00Z">
        <w:r w:rsidRPr="007323AC">
          <w:rPr>
            <w:rStyle w:val="FootnoteReference"/>
            <w:sz w:val="16"/>
            <w:szCs w:val="16"/>
          </w:rPr>
          <w:footnoteRef/>
        </w:r>
      </w:ins>
      <w:r w:rsidRPr="007323AC">
        <w:rPr>
          <w:sz w:val="16"/>
          <w:szCs w:val="16"/>
        </w:rPr>
        <w:t>Hinshaw 2014</w:t>
      </w:r>
    </w:p>
  </w:footnote>
  <w:footnote w:id="24">
    <w:p w14:paraId="02C61C6E" w14:textId="77777777" w:rsidR="00207E74" w:rsidRPr="007323AC" w:rsidRDefault="00207E74">
      <w:pPr>
        <w:pStyle w:val="normal0"/>
        <w:spacing w:line="240" w:lineRule="auto"/>
        <w:rPr>
          <w:sz w:val="16"/>
          <w:szCs w:val="16"/>
        </w:rPr>
      </w:pPr>
      <w:r w:rsidRPr="007323AC">
        <w:rPr>
          <w:sz w:val="16"/>
          <w:szCs w:val="16"/>
          <w:vertAlign w:val="superscript"/>
        </w:rPr>
        <w:footnoteRef/>
      </w:r>
      <w:r w:rsidRPr="007323AC">
        <w:rPr>
          <w:sz w:val="16"/>
          <w:szCs w:val="16"/>
        </w:rPr>
        <w:t xml:space="preserve"> Medline Industries 2014; Forbes 2014</w:t>
      </w:r>
    </w:p>
  </w:footnote>
  <w:footnote w:id="25">
    <w:p w14:paraId="053D59CB" w14:textId="77777777" w:rsidR="00207E74" w:rsidRPr="007323AC" w:rsidRDefault="00207E74">
      <w:pPr>
        <w:pStyle w:val="normal0"/>
        <w:spacing w:line="240" w:lineRule="auto"/>
        <w:rPr>
          <w:sz w:val="16"/>
          <w:szCs w:val="16"/>
        </w:rPr>
      </w:pPr>
      <w:r w:rsidRPr="007323AC">
        <w:rPr>
          <w:sz w:val="16"/>
          <w:szCs w:val="16"/>
          <w:vertAlign w:val="superscript"/>
        </w:rPr>
        <w:footnoteRef/>
      </w:r>
      <w:r w:rsidRPr="007323AC">
        <w:rPr>
          <w:sz w:val="16"/>
          <w:szCs w:val="16"/>
        </w:rPr>
        <w:t xml:space="preserve"> Lee 2014</w:t>
      </w:r>
    </w:p>
  </w:footnote>
  <w:footnote w:id="26">
    <w:p w14:paraId="00606246" w14:textId="77777777" w:rsidR="00207E74" w:rsidRPr="007323AC" w:rsidRDefault="00207E74" w:rsidP="00D7576E">
      <w:pPr>
        <w:pStyle w:val="normal0"/>
        <w:spacing w:line="240" w:lineRule="auto"/>
        <w:rPr>
          <w:ins w:id="223" w:author="Karissa Whiting" w:date="2015-12-01T09:46:00Z"/>
          <w:sz w:val="16"/>
          <w:szCs w:val="16"/>
        </w:rPr>
      </w:pPr>
      <w:ins w:id="224" w:author="Karissa Whiting" w:date="2015-12-01T09:46:00Z">
        <w:r w:rsidRPr="007323AC">
          <w:rPr>
            <w:sz w:val="16"/>
            <w:szCs w:val="16"/>
            <w:vertAlign w:val="superscript"/>
          </w:rPr>
          <w:footnoteRef/>
        </w:r>
        <w:r w:rsidRPr="007323AC">
          <w:rPr>
            <w:sz w:val="16"/>
            <w:szCs w:val="16"/>
          </w:rPr>
          <w:t xml:space="preserve"> </w:t>
        </w:r>
        <w:r w:rsidRPr="007323AC">
          <w:rPr>
            <w:sz w:val="16"/>
            <w:szCs w:val="16"/>
            <w:highlight w:val="white"/>
          </w:rPr>
          <w:t>Krantz 2014</w:t>
        </w:r>
      </w:ins>
    </w:p>
  </w:footnote>
  <w:footnote w:id="27">
    <w:p w14:paraId="2E060536" w14:textId="77777777" w:rsidR="00207E74" w:rsidRPr="007323AC" w:rsidRDefault="00207E74">
      <w:pPr>
        <w:pStyle w:val="normal0"/>
        <w:spacing w:line="240" w:lineRule="auto"/>
        <w:rPr>
          <w:sz w:val="16"/>
          <w:szCs w:val="16"/>
        </w:rPr>
      </w:pPr>
      <w:r w:rsidRPr="007323AC">
        <w:rPr>
          <w:sz w:val="16"/>
          <w:szCs w:val="16"/>
          <w:vertAlign w:val="superscript"/>
        </w:rPr>
        <w:footnoteRef/>
      </w:r>
      <w:r w:rsidRPr="007323AC">
        <w:rPr>
          <w:sz w:val="16"/>
          <w:szCs w:val="16"/>
        </w:rPr>
        <w:t xml:space="preserve"> </w:t>
      </w:r>
      <w:r w:rsidRPr="007323AC">
        <w:rPr>
          <w:sz w:val="16"/>
          <w:szCs w:val="16"/>
          <w:highlight w:val="white"/>
        </w:rPr>
        <w:t>Lakeland Industries 2014</w:t>
      </w:r>
    </w:p>
  </w:footnote>
  <w:footnote w:id="28">
    <w:p w14:paraId="3802BCA6" w14:textId="77777777" w:rsidR="00207E74" w:rsidRDefault="00207E74">
      <w:pPr>
        <w:pStyle w:val="normal0"/>
        <w:spacing w:line="240" w:lineRule="auto"/>
      </w:pPr>
      <w:r w:rsidRPr="007323AC">
        <w:rPr>
          <w:sz w:val="16"/>
          <w:szCs w:val="16"/>
          <w:vertAlign w:val="superscript"/>
        </w:rPr>
        <w:footnoteRef/>
      </w:r>
      <w:r w:rsidRPr="007323AC">
        <w:rPr>
          <w:sz w:val="16"/>
          <w:szCs w:val="16"/>
        </w:rPr>
        <w:t xml:space="preserve"> </w:t>
      </w:r>
      <w:r w:rsidRPr="007323AC">
        <w:rPr>
          <w:sz w:val="16"/>
          <w:szCs w:val="16"/>
          <w:highlight w:val="white"/>
        </w:rPr>
        <w:t>Lakeland Industries 2014</w:t>
      </w:r>
    </w:p>
  </w:footnote>
  <w:footnote w:id="29">
    <w:p w14:paraId="5C0C0E32" w14:textId="77777777" w:rsidR="00207E74" w:rsidRDefault="00207E74">
      <w:pPr>
        <w:pStyle w:val="normal0"/>
        <w:spacing w:line="240" w:lineRule="auto"/>
      </w:pPr>
      <w:r>
        <w:rPr>
          <w:vertAlign w:val="superscript"/>
        </w:rPr>
        <w:footnoteRef/>
      </w:r>
      <w:r>
        <w:rPr>
          <w:sz w:val="16"/>
          <w:szCs w:val="16"/>
        </w:rPr>
        <w:t xml:space="preserve"> </w:t>
      </w:r>
      <w:r>
        <w:rPr>
          <w:sz w:val="16"/>
          <w:szCs w:val="16"/>
          <w:highlight w:val="white"/>
        </w:rPr>
        <w:t>Krantz 2014</w:t>
      </w:r>
    </w:p>
  </w:footnote>
  <w:footnote w:id="30">
    <w:p w14:paraId="55898D3F" w14:textId="77777777" w:rsidR="00207E74" w:rsidRDefault="00207E74">
      <w:pPr>
        <w:pStyle w:val="normal0"/>
        <w:spacing w:line="240" w:lineRule="auto"/>
      </w:pPr>
      <w:r>
        <w:rPr>
          <w:vertAlign w:val="superscript"/>
        </w:rPr>
        <w:footnoteRef/>
      </w:r>
      <w:r>
        <w:rPr>
          <w:sz w:val="16"/>
          <w:szCs w:val="16"/>
        </w:rPr>
        <w:t xml:space="preserve"> LAKE Company Financials 2015</w:t>
      </w:r>
    </w:p>
  </w:footnote>
  <w:footnote w:id="31">
    <w:p w14:paraId="18FC981C" w14:textId="77777777" w:rsidR="00207E74" w:rsidRDefault="00207E74">
      <w:pPr>
        <w:pStyle w:val="normal0"/>
        <w:spacing w:line="240" w:lineRule="auto"/>
      </w:pPr>
      <w:r>
        <w:rPr>
          <w:vertAlign w:val="superscript"/>
        </w:rPr>
        <w:footnoteRef/>
      </w:r>
      <w:r>
        <w:rPr>
          <w:sz w:val="16"/>
          <w:szCs w:val="16"/>
        </w:rPr>
        <w:t xml:space="preserve"> Alpha Pro Tech 2014</w:t>
      </w:r>
    </w:p>
  </w:footnote>
  <w:footnote w:id="32">
    <w:p w14:paraId="2D642511" w14:textId="77777777" w:rsidR="00207E74" w:rsidDel="00DB6272" w:rsidRDefault="00207E74">
      <w:pPr>
        <w:pStyle w:val="normal0"/>
        <w:spacing w:line="240" w:lineRule="auto"/>
        <w:rPr>
          <w:del w:id="245" w:author="Karissa Whiting" w:date="2015-12-03T13:54:00Z"/>
        </w:rPr>
      </w:pPr>
      <w:del w:id="246" w:author="Karissa Whiting" w:date="2015-12-03T13:54:00Z">
        <w:r w:rsidDel="00DB6272">
          <w:rPr>
            <w:vertAlign w:val="superscript"/>
          </w:rPr>
          <w:footnoteRef/>
        </w:r>
        <w:r w:rsidDel="00DB6272">
          <w:rPr>
            <w:sz w:val="16"/>
            <w:szCs w:val="16"/>
          </w:rPr>
          <w:delText xml:space="preserve"> Alpha Pro Tech 2014</w:delText>
        </w:r>
      </w:del>
    </w:p>
  </w:footnote>
  <w:footnote w:id="33">
    <w:p w14:paraId="75EECE2C" w14:textId="77777777" w:rsidR="00207E74" w:rsidRDefault="00207E74">
      <w:pPr>
        <w:pStyle w:val="normal0"/>
        <w:spacing w:line="240" w:lineRule="auto"/>
      </w:pPr>
      <w:r>
        <w:rPr>
          <w:vertAlign w:val="superscript"/>
        </w:rPr>
        <w:footnoteRef/>
      </w:r>
      <w:r>
        <w:rPr>
          <w:sz w:val="16"/>
          <w:szCs w:val="16"/>
        </w:rPr>
        <w:t xml:space="preserve"> Crampton 2003</w:t>
      </w:r>
    </w:p>
  </w:footnote>
  <w:footnote w:id="34">
    <w:p w14:paraId="65685562" w14:textId="77777777" w:rsidR="00207E74" w:rsidRDefault="00207E74">
      <w:pPr>
        <w:pStyle w:val="normal0"/>
        <w:spacing w:line="240" w:lineRule="auto"/>
      </w:pPr>
      <w:r>
        <w:rPr>
          <w:vertAlign w:val="superscript"/>
        </w:rPr>
        <w:footnoteRef/>
      </w:r>
      <w:r>
        <w:rPr>
          <w:sz w:val="16"/>
          <w:szCs w:val="16"/>
          <w:highlight w:val="white"/>
        </w:rPr>
        <w:t xml:space="preserve"> Abrams 2014</w:t>
      </w:r>
    </w:p>
  </w:footnote>
  <w:footnote w:id="35">
    <w:p w14:paraId="745AC8FC" w14:textId="11C036D2" w:rsidR="00207E74" w:rsidRPr="004E4105" w:rsidRDefault="00207E74">
      <w:pPr>
        <w:pStyle w:val="FootnoteText"/>
        <w:rPr>
          <w:sz w:val="16"/>
          <w:szCs w:val="16"/>
        </w:rPr>
      </w:pPr>
      <w:ins w:id="300" w:author="Karissa" w:date="2015-11-30T23:51:00Z">
        <w:r w:rsidRPr="004E4105">
          <w:rPr>
            <w:rStyle w:val="FootnoteReference"/>
            <w:sz w:val="16"/>
            <w:szCs w:val="16"/>
          </w:rPr>
          <w:footnoteRef/>
        </w:r>
        <w:r w:rsidRPr="004E4105">
          <w:rPr>
            <w:sz w:val="16"/>
            <w:szCs w:val="16"/>
          </w:rPr>
          <w:t xml:space="preserve"> </w:t>
        </w:r>
      </w:ins>
      <w:r w:rsidRPr="004E4105">
        <w:rPr>
          <w:sz w:val="16"/>
          <w:szCs w:val="16"/>
        </w:rPr>
        <w:t>CDC Hospital Preparedness 2014</w:t>
      </w:r>
    </w:p>
  </w:footnote>
  <w:footnote w:id="36">
    <w:p w14:paraId="0D362744" w14:textId="3F38CFF3" w:rsidR="00207E74" w:rsidRPr="004E4105" w:rsidRDefault="00207E74">
      <w:pPr>
        <w:pStyle w:val="FootnoteText"/>
        <w:rPr>
          <w:sz w:val="16"/>
          <w:szCs w:val="16"/>
        </w:rPr>
      </w:pPr>
      <w:ins w:id="302" w:author="Karissa" w:date="2015-11-30T23:52:00Z">
        <w:r w:rsidRPr="004E4105">
          <w:rPr>
            <w:rStyle w:val="FootnoteReference"/>
            <w:sz w:val="16"/>
            <w:szCs w:val="16"/>
          </w:rPr>
          <w:footnoteRef/>
        </w:r>
        <w:r w:rsidRPr="004E4105">
          <w:rPr>
            <w:sz w:val="16"/>
            <w:szCs w:val="16"/>
          </w:rPr>
          <w:t xml:space="preserve"> </w:t>
        </w:r>
      </w:ins>
      <w:r w:rsidRPr="004E4105">
        <w:rPr>
          <w:sz w:val="16"/>
          <w:szCs w:val="16"/>
        </w:rPr>
        <w:t>Volkman 2014</w:t>
      </w:r>
    </w:p>
  </w:footnote>
  <w:footnote w:id="37">
    <w:p w14:paraId="59D27A7C" w14:textId="0D5FC52C" w:rsidR="00207E74" w:rsidRPr="004E4105" w:rsidRDefault="00207E74">
      <w:pPr>
        <w:pStyle w:val="FootnoteText"/>
        <w:rPr>
          <w:sz w:val="16"/>
          <w:szCs w:val="16"/>
        </w:rPr>
      </w:pPr>
      <w:ins w:id="308" w:author="Karissa" w:date="2015-11-30T01:04:00Z">
        <w:r w:rsidRPr="004E4105">
          <w:rPr>
            <w:rStyle w:val="FootnoteReference"/>
            <w:sz w:val="16"/>
            <w:szCs w:val="16"/>
          </w:rPr>
          <w:footnoteRef/>
        </w:r>
        <w:r w:rsidRPr="004E4105">
          <w:rPr>
            <w:sz w:val="16"/>
            <w:szCs w:val="16"/>
          </w:rPr>
          <w:t xml:space="preserve"> Daly 2014</w:t>
        </w:r>
      </w:ins>
    </w:p>
  </w:footnote>
  <w:footnote w:id="38">
    <w:p w14:paraId="50D24D42" w14:textId="77777777" w:rsidR="00207E74" w:rsidRPr="004E4105" w:rsidRDefault="00207E74" w:rsidP="001F2AAF">
      <w:pPr>
        <w:pStyle w:val="normal0"/>
        <w:spacing w:line="240" w:lineRule="auto"/>
        <w:rPr>
          <w:ins w:id="323" w:author="Karissa" w:date="2015-11-30T01:03:00Z"/>
          <w:sz w:val="16"/>
          <w:szCs w:val="16"/>
        </w:rPr>
      </w:pPr>
      <w:ins w:id="324" w:author="Karissa" w:date="2015-11-30T01:03:00Z">
        <w:r w:rsidRPr="004E4105">
          <w:rPr>
            <w:sz w:val="16"/>
            <w:szCs w:val="16"/>
            <w:vertAlign w:val="superscript"/>
          </w:rPr>
          <w:footnoteRef/>
        </w:r>
        <w:r w:rsidRPr="004E4105">
          <w:rPr>
            <w:sz w:val="16"/>
            <w:szCs w:val="16"/>
          </w:rPr>
          <w:t xml:space="preserve"> Daly 2014</w:t>
        </w:r>
      </w:ins>
    </w:p>
  </w:footnote>
  <w:footnote w:id="39">
    <w:p w14:paraId="1EF196C1"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Daly 2014</w:t>
      </w:r>
    </w:p>
  </w:footnote>
  <w:footnote w:id="40">
    <w:p w14:paraId="281B2B97" w14:textId="14B3CC6C" w:rsidR="00207E74" w:rsidRPr="004E4105" w:rsidRDefault="00207E74">
      <w:pPr>
        <w:pStyle w:val="FootnoteText"/>
        <w:rPr>
          <w:sz w:val="16"/>
          <w:szCs w:val="16"/>
        </w:rPr>
      </w:pPr>
      <w:ins w:id="332" w:author="Karissa" w:date="2015-11-30T21:06:00Z">
        <w:r w:rsidRPr="004E4105">
          <w:rPr>
            <w:rStyle w:val="FootnoteReference"/>
            <w:sz w:val="16"/>
            <w:szCs w:val="16"/>
          </w:rPr>
          <w:footnoteRef/>
        </w:r>
        <w:r w:rsidRPr="004E4105">
          <w:rPr>
            <w:sz w:val="16"/>
            <w:szCs w:val="16"/>
          </w:rPr>
          <w:t xml:space="preserve"> </w:t>
        </w:r>
      </w:ins>
      <w:r w:rsidRPr="004E4105">
        <w:rPr>
          <w:sz w:val="16"/>
          <w:szCs w:val="16"/>
        </w:rPr>
        <w:t>Hladley 2014</w:t>
      </w:r>
    </w:p>
  </w:footnote>
  <w:footnote w:id="41">
    <w:p w14:paraId="0C909F8B" w14:textId="730E963E" w:rsidR="00207E74" w:rsidRPr="004E4105" w:rsidRDefault="00207E74">
      <w:pPr>
        <w:pStyle w:val="FootnoteText"/>
        <w:rPr>
          <w:sz w:val="16"/>
          <w:szCs w:val="16"/>
        </w:rPr>
      </w:pPr>
      <w:ins w:id="363" w:author="Karissa" w:date="2015-11-30T22:41:00Z">
        <w:r w:rsidRPr="004E4105">
          <w:rPr>
            <w:rStyle w:val="FootnoteReference"/>
            <w:sz w:val="16"/>
            <w:szCs w:val="16"/>
          </w:rPr>
          <w:footnoteRef/>
        </w:r>
        <w:r w:rsidRPr="004E4105">
          <w:rPr>
            <w:sz w:val="16"/>
            <w:szCs w:val="16"/>
          </w:rPr>
          <w:t xml:space="preserve"> </w:t>
        </w:r>
      </w:ins>
      <w:r w:rsidRPr="004E4105">
        <w:rPr>
          <w:sz w:val="16"/>
          <w:szCs w:val="16"/>
        </w:rPr>
        <w:t>HHS Press 2015</w:t>
      </w:r>
    </w:p>
  </w:footnote>
  <w:footnote w:id="42">
    <w:p w14:paraId="1002B607" w14:textId="77777777" w:rsidR="00207E74" w:rsidRPr="004E4105" w:rsidRDefault="00207E74" w:rsidP="003B126A">
      <w:pPr>
        <w:pStyle w:val="normal0"/>
        <w:spacing w:line="240" w:lineRule="auto"/>
        <w:rPr>
          <w:ins w:id="379" w:author="Karissa" w:date="2015-11-30T23:54:00Z"/>
          <w:sz w:val="16"/>
          <w:szCs w:val="16"/>
        </w:rPr>
      </w:pPr>
      <w:ins w:id="380" w:author="Karissa" w:date="2015-11-30T23:54:00Z">
        <w:r w:rsidRPr="004E4105">
          <w:rPr>
            <w:sz w:val="16"/>
            <w:szCs w:val="16"/>
            <w:vertAlign w:val="superscript"/>
          </w:rPr>
          <w:footnoteRef/>
        </w:r>
        <w:r w:rsidRPr="004E4105">
          <w:rPr>
            <w:sz w:val="16"/>
            <w:szCs w:val="16"/>
          </w:rPr>
          <w:t xml:space="preserve"> Maunder 2010</w:t>
        </w:r>
      </w:ins>
    </w:p>
  </w:footnote>
  <w:footnote w:id="43">
    <w:p w14:paraId="4DE4DB3F" w14:textId="619063A5" w:rsidR="00207E74" w:rsidRPr="004E4105" w:rsidRDefault="00207E74">
      <w:pPr>
        <w:pStyle w:val="FootnoteText"/>
        <w:rPr>
          <w:sz w:val="16"/>
          <w:szCs w:val="16"/>
        </w:rPr>
      </w:pPr>
      <w:ins w:id="389" w:author="Karissa" w:date="2015-12-01T00:16:00Z">
        <w:r w:rsidRPr="004E4105">
          <w:rPr>
            <w:rStyle w:val="FootnoteReference"/>
            <w:sz w:val="16"/>
            <w:szCs w:val="16"/>
          </w:rPr>
          <w:footnoteRef/>
        </w:r>
        <w:r w:rsidRPr="004E4105">
          <w:rPr>
            <w:sz w:val="16"/>
            <w:szCs w:val="16"/>
          </w:rPr>
          <w:t xml:space="preserve"> </w:t>
        </w:r>
      </w:ins>
      <w:r w:rsidRPr="004E4105">
        <w:rPr>
          <w:sz w:val="16"/>
          <w:szCs w:val="16"/>
        </w:rPr>
        <w:t>CDC Preparing Health care workers 2014</w:t>
      </w:r>
    </w:p>
  </w:footnote>
  <w:footnote w:id="44">
    <w:p w14:paraId="530DEA62" w14:textId="77777777" w:rsidR="00207E74" w:rsidRDefault="00207E74" w:rsidP="003B126A">
      <w:pPr>
        <w:pStyle w:val="normal0"/>
        <w:spacing w:line="240" w:lineRule="auto"/>
        <w:rPr>
          <w:ins w:id="392" w:author="Karissa" w:date="2015-11-30T23:54:00Z"/>
        </w:rPr>
      </w:pPr>
      <w:ins w:id="393" w:author="Karissa" w:date="2015-11-30T23:54:00Z">
        <w:r w:rsidRPr="004E4105">
          <w:rPr>
            <w:sz w:val="16"/>
            <w:szCs w:val="16"/>
            <w:vertAlign w:val="superscript"/>
          </w:rPr>
          <w:footnoteRef/>
        </w:r>
        <w:r w:rsidRPr="004E4105">
          <w:rPr>
            <w:sz w:val="16"/>
            <w:szCs w:val="16"/>
          </w:rPr>
          <w:t xml:space="preserve"> Maunder 2010</w:t>
        </w:r>
      </w:ins>
    </w:p>
  </w:footnote>
  <w:footnote w:id="45">
    <w:p w14:paraId="66B65B69" w14:textId="77777777" w:rsidR="00207E74" w:rsidRDefault="00207E74" w:rsidP="003B126A">
      <w:pPr>
        <w:pStyle w:val="normal0"/>
        <w:spacing w:line="240" w:lineRule="auto"/>
        <w:rPr>
          <w:ins w:id="423" w:author="Karissa" w:date="2015-11-30T23:50:00Z"/>
        </w:rPr>
      </w:pPr>
      <w:ins w:id="424" w:author="Karissa" w:date="2015-11-30T23:50:00Z">
        <w:r>
          <w:rPr>
            <w:vertAlign w:val="superscript"/>
          </w:rPr>
          <w:footnoteRef/>
        </w:r>
        <w:r>
          <w:rPr>
            <w:sz w:val="16"/>
            <w:szCs w:val="16"/>
          </w:rPr>
          <w:t xml:space="preserve"> Maunder 2010</w:t>
        </w:r>
      </w:ins>
    </w:p>
  </w:footnote>
  <w:footnote w:id="46">
    <w:p w14:paraId="07932ABE" w14:textId="77777777" w:rsidR="00207E74" w:rsidRDefault="00207E74" w:rsidP="006172BB">
      <w:pPr>
        <w:pStyle w:val="normal0"/>
        <w:spacing w:line="240" w:lineRule="auto"/>
        <w:rPr>
          <w:ins w:id="426" w:author="Karissa" w:date="2015-12-01T00:32:00Z"/>
        </w:rPr>
      </w:pPr>
      <w:ins w:id="427" w:author="Karissa" w:date="2015-12-01T00:32:00Z">
        <w:r>
          <w:rPr>
            <w:vertAlign w:val="superscript"/>
          </w:rPr>
          <w:footnoteRef/>
        </w:r>
        <w:r>
          <w:rPr>
            <w:sz w:val="16"/>
            <w:szCs w:val="16"/>
          </w:rPr>
          <w:t xml:space="preserve"> Maunder 2004</w:t>
        </w:r>
      </w:ins>
    </w:p>
  </w:footnote>
  <w:footnote w:id="47">
    <w:p w14:paraId="3AFADC7D" w14:textId="77777777" w:rsidR="00207E74" w:rsidRPr="004E4105" w:rsidDel="006172BB" w:rsidRDefault="00207E74">
      <w:pPr>
        <w:pStyle w:val="normal0"/>
        <w:spacing w:line="240" w:lineRule="auto"/>
        <w:rPr>
          <w:del w:id="431" w:author="Karissa" w:date="2015-12-01T00:32:00Z"/>
          <w:sz w:val="16"/>
          <w:szCs w:val="16"/>
        </w:rPr>
      </w:pPr>
      <w:del w:id="432" w:author="Karissa" w:date="2015-12-01T00:32:00Z">
        <w:r w:rsidRPr="004E4105" w:rsidDel="006172BB">
          <w:rPr>
            <w:sz w:val="16"/>
            <w:szCs w:val="16"/>
            <w:vertAlign w:val="superscript"/>
          </w:rPr>
          <w:footnoteRef/>
        </w:r>
        <w:r w:rsidRPr="004E4105" w:rsidDel="006172BB">
          <w:rPr>
            <w:sz w:val="16"/>
            <w:szCs w:val="16"/>
          </w:rPr>
          <w:delText xml:space="preserve"> Maunder 2004</w:delText>
        </w:r>
      </w:del>
    </w:p>
  </w:footnote>
  <w:footnote w:id="48">
    <w:p w14:paraId="2D7F2089"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Abelin 2011</w:t>
      </w:r>
    </w:p>
  </w:footnote>
  <w:footnote w:id="49">
    <w:p w14:paraId="593619DF" w14:textId="77777777" w:rsidR="00207E74" w:rsidRPr="004E4105" w:rsidRDefault="00207E74" w:rsidP="00A77F36">
      <w:pPr>
        <w:pStyle w:val="normal0"/>
        <w:spacing w:line="240" w:lineRule="auto"/>
        <w:rPr>
          <w:sz w:val="16"/>
          <w:szCs w:val="16"/>
        </w:rPr>
      </w:pPr>
      <w:r w:rsidRPr="004E4105">
        <w:rPr>
          <w:sz w:val="16"/>
          <w:szCs w:val="16"/>
          <w:vertAlign w:val="superscript"/>
        </w:rPr>
        <w:footnoteRef/>
      </w:r>
      <w:r w:rsidRPr="004E4105">
        <w:rPr>
          <w:sz w:val="16"/>
          <w:szCs w:val="16"/>
        </w:rPr>
        <w:t xml:space="preserve"> Velasco 2012</w:t>
      </w:r>
    </w:p>
  </w:footnote>
  <w:footnote w:id="50">
    <w:p w14:paraId="5C90C10F"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Keogh-Brown 2010</w:t>
      </w:r>
    </w:p>
  </w:footnote>
  <w:footnote w:id="51">
    <w:p w14:paraId="4E181AD8" w14:textId="465324FD" w:rsidR="00207E74" w:rsidRPr="004E4105" w:rsidRDefault="00207E74">
      <w:pPr>
        <w:pStyle w:val="FootnoteText"/>
        <w:rPr>
          <w:sz w:val="16"/>
          <w:szCs w:val="16"/>
        </w:rPr>
      </w:pPr>
      <w:ins w:id="464" w:author="Karissa" w:date="2015-12-01T00:56:00Z">
        <w:r w:rsidRPr="004E4105">
          <w:rPr>
            <w:rStyle w:val="FootnoteReference"/>
            <w:sz w:val="16"/>
            <w:szCs w:val="16"/>
          </w:rPr>
          <w:footnoteRef/>
        </w:r>
        <w:r w:rsidRPr="004E4105">
          <w:rPr>
            <w:sz w:val="16"/>
            <w:szCs w:val="16"/>
          </w:rPr>
          <w:t xml:space="preserve"> </w:t>
        </w:r>
      </w:ins>
      <w:r w:rsidRPr="004E4105">
        <w:rPr>
          <w:sz w:val="16"/>
          <w:szCs w:val="16"/>
        </w:rPr>
        <w:t>CDC Vaccinations 2014</w:t>
      </w:r>
    </w:p>
  </w:footnote>
  <w:footnote w:id="52">
    <w:p w14:paraId="384B5157" w14:textId="77777777" w:rsidR="00207E74" w:rsidRDefault="00207E74">
      <w:pPr>
        <w:pStyle w:val="normal0"/>
        <w:spacing w:line="240" w:lineRule="auto"/>
      </w:pPr>
      <w:r w:rsidRPr="004E4105">
        <w:rPr>
          <w:sz w:val="16"/>
          <w:szCs w:val="16"/>
          <w:vertAlign w:val="superscript"/>
        </w:rPr>
        <w:footnoteRef/>
      </w:r>
      <w:r w:rsidRPr="004E4105">
        <w:rPr>
          <w:sz w:val="16"/>
          <w:szCs w:val="16"/>
        </w:rPr>
        <w:t xml:space="preserve"> Flynn 2010</w:t>
      </w:r>
    </w:p>
  </w:footnote>
  <w:footnote w:id="53">
    <w:p w14:paraId="3C7C4355" w14:textId="77777777" w:rsidR="00207E74" w:rsidRDefault="00207E74">
      <w:pPr>
        <w:pStyle w:val="normal0"/>
        <w:spacing w:line="240" w:lineRule="auto"/>
      </w:pPr>
      <w:r>
        <w:rPr>
          <w:vertAlign w:val="superscript"/>
        </w:rPr>
        <w:footnoteRef/>
      </w:r>
      <w:r>
        <w:rPr>
          <w:sz w:val="16"/>
          <w:szCs w:val="16"/>
        </w:rPr>
        <w:t xml:space="preserve"> Becker 2005; Fahmy 2009</w:t>
      </w:r>
    </w:p>
  </w:footnote>
  <w:footnote w:id="54">
    <w:p w14:paraId="062FEDB9" w14:textId="77777777" w:rsidR="00207E74" w:rsidRDefault="00207E74">
      <w:pPr>
        <w:pStyle w:val="normal0"/>
        <w:spacing w:line="240" w:lineRule="auto"/>
      </w:pPr>
      <w:r>
        <w:rPr>
          <w:vertAlign w:val="superscript"/>
        </w:rPr>
        <w:footnoteRef/>
      </w:r>
      <w:r>
        <w:rPr>
          <w:sz w:val="16"/>
          <w:szCs w:val="16"/>
        </w:rPr>
        <w:t xml:space="preserve"> </w:t>
      </w:r>
      <w:r>
        <w:rPr>
          <w:sz w:val="16"/>
          <w:szCs w:val="16"/>
          <w:highlight w:val="white"/>
        </w:rPr>
        <w:t>Plotkin 2006</w:t>
      </w:r>
    </w:p>
  </w:footnote>
  <w:footnote w:id="55">
    <w:p w14:paraId="77BF7D83" w14:textId="77777777" w:rsidR="00207E74" w:rsidRDefault="00207E74">
      <w:pPr>
        <w:pStyle w:val="normal0"/>
        <w:spacing w:line="240" w:lineRule="auto"/>
      </w:pPr>
      <w:r>
        <w:rPr>
          <w:vertAlign w:val="superscript"/>
        </w:rPr>
        <w:footnoteRef/>
      </w:r>
      <w:r>
        <w:rPr>
          <w:sz w:val="16"/>
          <w:szCs w:val="16"/>
        </w:rPr>
        <w:t xml:space="preserve"> Maron 2014</w:t>
      </w:r>
    </w:p>
  </w:footnote>
  <w:footnote w:id="56">
    <w:p w14:paraId="083F0A59" w14:textId="77777777" w:rsidR="00207E74" w:rsidRDefault="00207E74">
      <w:pPr>
        <w:pStyle w:val="normal0"/>
        <w:spacing w:line="240" w:lineRule="auto"/>
      </w:pPr>
      <w:r>
        <w:rPr>
          <w:vertAlign w:val="superscript"/>
        </w:rPr>
        <w:footnoteRef/>
      </w:r>
      <w:r>
        <w:rPr>
          <w:sz w:val="16"/>
          <w:szCs w:val="16"/>
        </w:rPr>
        <w:t xml:space="preserve"> Batson 2005</w:t>
      </w:r>
    </w:p>
  </w:footnote>
  <w:footnote w:id="57">
    <w:p w14:paraId="4E5F556A" w14:textId="77777777" w:rsidR="00207E74" w:rsidRDefault="00207E74" w:rsidP="007C0DCA">
      <w:pPr>
        <w:pStyle w:val="normal0"/>
        <w:spacing w:line="240" w:lineRule="auto"/>
        <w:rPr>
          <w:ins w:id="474" w:author="Karissa Whiting" w:date="2015-12-02T16:24:00Z"/>
        </w:rPr>
      </w:pPr>
      <w:ins w:id="475" w:author="Karissa Whiting" w:date="2015-12-02T16:24:00Z">
        <w:r>
          <w:rPr>
            <w:vertAlign w:val="superscript"/>
          </w:rPr>
          <w:footnoteRef/>
        </w:r>
        <w:r>
          <w:rPr>
            <w:sz w:val="16"/>
            <w:szCs w:val="16"/>
          </w:rPr>
          <w:t xml:space="preserve"> Kalorama Information 2015 </w:t>
        </w:r>
      </w:ins>
    </w:p>
  </w:footnote>
  <w:footnote w:id="58">
    <w:p w14:paraId="5F7D77F0" w14:textId="77777777" w:rsidR="00207E74" w:rsidRDefault="00207E74" w:rsidP="007C0DCA">
      <w:pPr>
        <w:pStyle w:val="normal0"/>
        <w:spacing w:line="240" w:lineRule="auto"/>
        <w:rPr>
          <w:ins w:id="476" w:author="Karissa Whiting" w:date="2015-12-02T16:23:00Z"/>
        </w:rPr>
      </w:pPr>
      <w:ins w:id="477" w:author="Karissa Whiting" w:date="2015-12-02T16:23:00Z">
        <w:r>
          <w:rPr>
            <w:vertAlign w:val="superscript"/>
          </w:rPr>
          <w:footnoteRef/>
        </w:r>
        <w:r>
          <w:rPr>
            <w:sz w:val="16"/>
            <w:szCs w:val="16"/>
          </w:rPr>
          <w:t xml:space="preserve"> Becker 2005</w:t>
        </w:r>
      </w:ins>
    </w:p>
  </w:footnote>
  <w:footnote w:id="59">
    <w:p w14:paraId="491D49C9" w14:textId="77777777" w:rsidR="00207E74" w:rsidRDefault="00207E74">
      <w:pPr>
        <w:pStyle w:val="normal0"/>
        <w:spacing w:line="240" w:lineRule="auto"/>
      </w:pPr>
      <w:r>
        <w:rPr>
          <w:vertAlign w:val="superscript"/>
        </w:rPr>
        <w:footnoteRef/>
      </w:r>
      <w:r>
        <w:rPr>
          <w:sz w:val="16"/>
          <w:szCs w:val="16"/>
        </w:rPr>
        <w:t xml:space="preserve"> Fahmy 2009</w:t>
      </w:r>
    </w:p>
  </w:footnote>
  <w:footnote w:id="60">
    <w:p w14:paraId="5B8B0F6A" w14:textId="77777777" w:rsidR="00207E74" w:rsidRDefault="00207E74">
      <w:pPr>
        <w:pStyle w:val="normal0"/>
        <w:spacing w:line="240" w:lineRule="auto"/>
      </w:pPr>
      <w:r>
        <w:rPr>
          <w:vertAlign w:val="superscript"/>
        </w:rPr>
        <w:footnoteRef/>
      </w:r>
      <w:r>
        <w:rPr>
          <w:sz w:val="16"/>
          <w:szCs w:val="16"/>
        </w:rPr>
        <w:t xml:space="preserve"> Lee 2006;  Balicer 2005</w:t>
      </w:r>
    </w:p>
  </w:footnote>
  <w:footnote w:id="61">
    <w:p w14:paraId="72EDCC75" w14:textId="4C84AEB8" w:rsidR="00207E74" w:rsidRPr="004E4105" w:rsidRDefault="00207E74">
      <w:pPr>
        <w:pStyle w:val="FootnoteText"/>
        <w:rPr>
          <w:sz w:val="16"/>
          <w:szCs w:val="16"/>
        </w:rPr>
      </w:pPr>
      <w:ins w:id="522" w:author="Karissa" w:date="2015-12-01T06:18:00Z">
        <w:r>
          <w:rPr>
            <w:rStyle w:val="FootnoteReference"/>
          </w:rPr>
          <w:footnoteRef/>
        </w:r>
        <w:r>
          <w:t xml:space="preserve"> </w:t>
        </w:r>
      </w:ins>
      <w:r w:rsidRPr="004E4105">
        <w:rPr>
          <w:sz w:val="16"/>
          <w:szCs w:val="16"/>
        </w:rPr>
        <w:t>Patel Gorman 2009</w:t>
      </w:r>
    </w:p>
  </w:footnote>
  <w:footnote w:id="62">
    <w:p w14:paraId="7C7396B0" w14:textId="5FB235BA" w:rsidR="00207E74" w:rsidRPr="004E4105" w:rsidRDefault="00207E74">
      <w:pPr>
        <w:pStyle w:val="FootnoteText"/>
        <w:rPr>
          <w:sz w:val="16"/>
          <w:szCs w:val="16"/>
        </w:rPr>
      </w:pPr>
      <w:ins w:id="549" w:author="Karissa" w:date="2015-12-01T06:42:00Z">
        <w:r w:rsidRPr="004E4105">
          <w:rPr>
            <w:rStyle w:val="FootnoteReference"/>
            <w:sz w:val="16"/>
            <w:szCs w:val="16"/>
          </w:rPr>
          <w:footnoteRef/>
        </w:r>
        <w:r w:rsidRPr="004E4105">
          <w:rPr>
            <w:sz w:val="16"/>
            <w:szCs w:val="16"/>
          </w:rPr>
          <w:t xml:space="preserve"> </w:t>
        </w:r>
      </w:ins>
      <w:r w:rsidRPr="004E4105">
        <w:rPr>
          <w:sz w:val="16"/>
          <w:szCs w:val="16"/>
        </w:rPr>
        <w:t>MnNeil 2013</w:t>
      </w:r>
    </w:p>
  </w:footnote>
  <w:footnote w:id="63">
    <w:p w14:paraId="7820C80C" w14:textId="77777777" w:rsidR="00207E74" w:rsidRPr="004E4105" w:rsidDel="00F62017" w:rsidRDefault="00207E74">
      <w:pPr>
        <w:pStyle w:val="normal0"/>
        <w:spacing w:line="240" w:lineRule="auto"/>
        <w:rPr>
          <w:del w:id="555" w:author="Karissa" w:date="2015-12-01T06:08:00Z"/>
          <w:sz w:val="16"/>
          <w:szCs w:val="16"/>
        </w:rPr>
      </w:pPr>
      <w:del w:id="556" w:author="Karissa" w:date="2015-12-01T06:08:00Z">
        <w:r w:rsidRPr="004E4105" w:rsidDel="00F62017">
          <w:rPr>
            <w:sz w:val="16"/>
            <w:szCs w:val="16"/>
            <w:vertAlign w:val="superscript"/>
          </w:rPr>
          <w:footnoteRef/>
        </w:r>
        <w:r w:rsidRPr="004E4105" w:rsidDel="00F62017">
          <w:rPr>
            <w:sz w:val="16"/>
            <w:szCs w:val="16"/>
          </w:rPr>
          <w:delText xml:space="preserve"> Flynn 2010</w:delText>
        </w:r>
      </w:del>
    </w:p>
  </w:footnote>
  <w:footnote w:id="64">
    <w:p w14:paraId="1CA767AD"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Mei 2013</w:t>
      </w:r>
    </w:p>
  </w:footnote>
  <w:footnote w:id="65">
    <w:p w14:paraId="5D412BD7"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Roche Media Release 2006</w:t>
      </w:r>
    </w:p>
  </w:footnote>
  <w:footnote w:id="66">
    <w:p w14:paraId="283BC8B3"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Godlee 2010; Harrington and Hsu, 2010</w:t>
      </w:r>
    </w:p>
  </w:footnote>
  <w:footnote w:id="67">
    <w:p w14:paraId="48A01375" w14:textId="138549E0" w:rsidR="00207E74" w:rsidRPr="004E4105" w:rsidRDefault="00207E74">
      <w:pPr>
        <w:pStyle w:val="FootnoteText"/>
        <w:rPr>
          <w:sz w:val="16"/>
          <w:szCs w:val="16"/>
        </w:rPr>
      </w:pPr>
      <w:ins w:id="573" w:author="Karissa" w:date="2015-12-01T06:55:00Z">
        <w:r w:rsidRPr="004E4105">
          <w:rPr>
            <w:rStyle w:val="FootnoteReference"/>
            <w:sz w:val="16"/>
            <w:szCs w:val="16"/>
          </w:rPr>
          <w:footnoteRef/>
        </w:r>
        <w:r w:rsidRPr="004E4105">
          <w:rPr>
            <w:sz w:val="16"/>
            <w:szCs w:val="16"/>
          </w:rPr>
          <w:t xml:space="preserve"> </w:t>
        </w:r>
      </w:ins>
      <w:r w:rsidRPr="004E4105">
        <w:rPr>
          <w:sz w:val="16"/>
          <w:szCs w:val="16"/>
        </w:rPr>
        <w:t>GlaxoKlineSmith Annual 2009</w:t>
      </w:r>
    </w:p>
  </w:footnote>
  <w:footnote w:id="68">
    <w:p w14:paraId="188F3C98"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Harrington and Hsu 2010</w:t>
      </w:r>
    </w:p>
  </w:footnote>
  <w:footnote w:id="69">
    <w:p w14:paraId="4A144439" w14:textId="19B1404E" w:rsidR="00207E74" w:rsidRDefault="00207E74">
      <w:pPr>
        <w:pStyle w:val="normal0"/>
        <w:spacing w:line="240" w:lineRule="auto"/>
      </w:pPr>
      <w:r w:rsidRPr="004E4105">
        <w:rPr>
          <w:sz w:val="16"/>
          <w:szCs w:val="16"/>
          <w:vertAlign w:val="superscript"/>
        </w:rPr>
        <w:footnoteRef/>
      </w:r>
      <w:r w:rsidRPr="004E4105">
        <w:rPr>
          <w:sz w:val="16"/>
          <w:szCs w:val="16"/>
        </w:rPr>
        <w:t xml:space="preserve"> </w:t>
      </w:r>
      <w:del w:id="578" w:author="Karissa" w:date="2015-12-01T06:45:00Z">
        <w:r w:rsidRPr="004E4105" w:rsidDel="000654E6">
          <w:rPr>
            <w:sz w:val="16"/>
            <w:szCs w:val="16"/>
          </w:rPr>
          <w:delText xml:space="preserve">Flynn 2010; </w:delText>
        </w:r>
      </w:del>
      <w:r w:rsidRPr="004E4105">
        <w:rPr>
          <w:sz w:val="16"/>
          <w:szCs w:val="16"/>
        </w:rPr>
        <w:t>Godlee 2010</w:t>
      </w:r>
    </w:p>
  </w:footnote>
  <w:footnote w:id="70">
    <w:p w14:paraId="068A109C" w14:textId="77777777" w:rsidR="00207E74" w:rsidRDefault="00207E74">
      <w:pPr>
        <w:pStyle w:val="normal0"/>
        <w:spacing w:line="240" w:lineRule="auto"/>
      </w:pPr>
      <w:r>
        <w:rPr>
          <w:vertAlign w:val="superscript"/>
        </w:rPr>
        <w:footnoteRef/>
      </w:r>
      <w:r>
        <w:rPr>
          <w:sz w:val="16"/>
          <w:szCs w:val="16"/>
        </w:rPr>
        <w:t xml:space="preserve"> Pongcharoensuk 2012</w:t>
      </w:r>
    </w:p>
  </w:footnote>
  <w:footnote w:id="71">
    <w:p w14:paraId="79ABD23D" w14:textId="77777777" w:rsidR="00207E74" w:rsidRDefault="00207E74">
      <w:pPr>
        <w:pStyle w:val="normal0"/>
        <w:spacing w:line="240" w:lineRule="auto"/>
      </w:pPr>
      <w:r>
        <w:rPr>
          <w:vertAlign w:val="superscript"/>
        </w:rPr>
        <w:footnoteRef/>
      </w:r>
      <w:r>
        <w:rPr>
          <w:sz w:val="16"/>
          <w:szCs w:val="16"/>
        </w:rPr>
        <w:t xml:space="preserve"> Pongcharoensuk 2012</w:t>
      </w:r>
    </w:p>
  </w:footnote>
  <w:footnote w:id="72">
    <w:p w14:paraId="4FAD5663" w14:textId="77777777" w:rsidR="00207E74" w:rsidRDefault="00207E74">
      <w:pPr>
        <w:pStyle w:val="normal0"/>
        <w:spacing w:line="240" w:lineRule="auto"/>
      </w:pPr>
      <w:r>
        <w:rPr>
          <w:vertAlign w:val="superscript"/>
        </w:rPr>
        <w:footnoteRef/>
      </w:r>
      <w:r>
        <w:rPr>
          <w:sz w:val="16"/>
          <w:szCs w:val="16"/>
        </w:rPr>
        <w:t xml:space="preserve"> Harrington and Hsu 2010</w:t>
      </w:r>
    </w:p>
  </w:footnote>
  <w:footnote w:id="73">
    <w:p w14:paraId="47D7E0EB" w14:textId="77777777" w:rsidR="00207E74" w:rsidRDefault="00207E74">
      <w:pPr>
        <w:pStyle w:val="normal0"/>
        <w:spacing w:line="240" w:lineRule="auto"/>
      </w:pPr>
      <w:r>
        <w:rPr>
          <w:vertAlign w:val="superscript"/>
        </w:rPr>
        <w:footnoteRef/>
      </w:r>
      <w:r>
        <w:rPr>
          <w:sz w:val="16"/>
          <w:szCs w:val="16"/>
        </w:rPr>
        <w:t xml:space="preserve"> </w:t>
      </w:r>
      <w:r>
        <w:rPr>
          <w:color w:val="333333"/>
          <w:sz w:val="16"/>
          <w:szCs w:val="16"/>
        </w:rPr>
        <w:t>Schmuel 2014</w:t>
      </w:r>
    </w:p>
  </w:footnote>
  <w:footnote w:id="74">
    <w:p w14:paraId="3FDC5FC1" w14:textId="77777777" w:rsidR="00207E74" w:rsidRDefault="00207E74">
      <w:pPr>
        <w:pStyle w:val="normal0"/>
        <w:spacing w:line="240" w:lineRule="auto"/>
      </w:pPr>
      <w:r>
        <w:rPr>
          <w:vertAlign w:val="superscript"/>
        </w:rPr>
        <w:footnoteRef/>
      </w:r>
      <w:r>
        <w:rPr>
          <w:sz w:val="16"/>
          <w:szCs w:val="16"/>
        </w:rPr>
        <w:t xml:space="preserve"> </w:t>
      </w:r>
      <w:r>
        <w:rPr>
          <w:color w:val="333333"/>
          <w:sz w:val="16"/>
          <w:szCs w:val="16"/>
        </w:rPr>
        <w:t>Schmuel 2014</w:t>
      </w:r>
    </w:p>
  </w:footnote>
  <w:footnote w:id="75">
    <w:p w14:paraId="0452346D"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Arbutus Biopharma 2015</w:t>
      </w:r>
    </w:p>
  </w:footnote>
  <w:footnote w:id="76">
    <w:p w14:paraId="7636EBCD" w14:textId="77777777" w:rsidR="00207E74" w:rsidRPr="004E4105" w:rsidRDefault="00207E74" w:rsidP="001E2AA2">
      <w:pPr>
        <w:pStyle w:val="normal0"/>
        <w:spacing w:line="240" w:lineRule="auto"/>
        <w:rPr>
          <w:ins w:id="631" w:author="Karissa Whiting" w:date="2015-12-01T09:49:00Z"/>
          <w:sz w:val="16"/>
          <w:szCs w:val="16"/>
        </w:rPr>
      </w:pPr>
      <w:ins w:id="632" w:author="Karissa Whiting" w:date="2015-12-01T09:49:00Z">
        <w:r w:rsidRPr="004E4105">
          <w:rPr>
            <w:sz w:val="16"/>
            <w:szCs w:val="16"/>
            <w:vertAlign w:val="superscript"/>
          </w:rPr>
          <w:footnoteRef/>
        </w:r>
        <w:r w:rsidRPr="004E4105">
          <w:rPr>
            <w:sz w:val="16"/>
            <w:szCs w:val="16"/>
          </w:rPr>
          <w:t xml:space="preserve"> </w:t>
        </w:r>
        <w:r w:rsidRPr="004E4105">
          <w:rPr>
            <w:color w:val="333333"/>
            <w:sz w:val="16"/>
            <w:szCs w:val="16"/>
          </w:rPr>
          <w:t>Schmuel 2014</w:t>
        </w:r>
      </w:ins>
    </w:p>
  </w:footnote>
  <w:footnote w:id="77">
    <w:p w14:paraId="24FAA26A"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highlight w:val="white"/>
        </w:rPr>
        <w:t xml:space="preserve"> </w:t>
      </w:r>
      <w:r w:rsidRPr="004E4105">
        <w:rPr>
          <w:sz w:val="16"/>
          <w:szCs w:val="16"/>
        </w:rPr>
        <w:t>AstraZeneca</w:t>
      </w:r>
    </w:p>
  </w:footnote>
  <w:footnote w:id="78">
    <w:p w14:paraId="252DF507" w14:textId="68D837EF" w:rsidR="00207E74" w:rsidRPr="004E4105" w:rsidRDefault="00207E74">
      <w:pPr>
        <w:pStyle w:val="FootnoteText"/>
        <w:rPr>
          <w:sz w:val="16"/>
          <w:szCs w:val="16"/>
        </w:rPr>
      </w:pPr>
      <w:ins w:id="665" w:author="Karissa Whiting" w:date="2015-12-01T13:48:00Z">
        <w:r w:rsidRPr="004E4105">
          <w:rPr>
            <w:rStyle w:val="FootnoteReference"/>
            <w:sz w:val="16"/>
            <w:szCs w:val="16"/>
          </w:rPr>
          <w:footnoteRef/>
        </w:r>
        <w:r w:rsidRPr="004E4105">
          <w:rPr>
            <w:sz w:val="16"/>
            <w:szCs w:val="16"/>
          </w:rPr>
          <w:t xml:space="preserve"> </w:t>
        </w:r>
        <w:r w:rsidRPr="004E4105">
          <w:rPr>
            <w:sz w:val="16"/>
            <w:szCs w:val="16"/>
            <w:highlight w:val="white"/>
          </w:rPr>
          <w:t>Pollack 2003</w:t>
        </w:r>
      </w:ins>
    </w:p>
  </w:footnote>
  <w:footnote w:id="79">
    <w:p w14:paraId="3E3570CF"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sz w:val="16"/>
          <w:szCs w:val="16"/>
          <w:highlight w:val="white"/>
        </w:rPr>
        <w:t>Pollack 2003</w:t>
      </w:r>
    </w:p>
  </w:footnote>
  <w:footnote w:id="80">
    <w:p w14:paraId="233586CC"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w:t>
      </w:r>
      <w:r w:rsidRPr="004E4105">
        <w:rPr>
          <w:sz w:val="16"/>
          <w:szCs w:val="16"/>
          <w:highlight w:val="white"/>
        </w:rPr>
        <w:t>Chen 2009</w:t>
      </w:r>
    </w:p>
  </w:footnote>
  <w:footnote w:id="81">
    <w:p w14:paraId="420171BA" w14:textId="77777777" w:rsidR="00207E74" w:rsidRPr="004E4105" w:rsidRDefault="00207E74" w:rsidP="007B7452">
      <w:pPr>
        <w:pStyle w:val="FootnoteText"/>
        <w:rPr>
          <w:ins w:id="689" w:author="Karissa Whiting" w:date="2015-12-02T18:01:00Z"/>
          <w:sz w:val="16"/>
          <w:szCs w:val="16"/>
        </w:rPr>
      </w:pPr>
      <w:ins w:id="690" w:author="Karissa Whiting" w:date="2015-12-02T18:01:00Z">
        <w:r w:rsidRPr="004E4105">
          <w:rPr>
            <w:rStyle w:val="FootnoteReference"/>
            <w:sz w:val="16"/>
            <w:szCs w:val="16"/>
          </w:rPr>
          <w:footnoteRef/>
        </w:r>
        <w:r w:rsidRPr="004E4105">
          <w:rPr>
            <w:sz w:val="16"/>
            <w:szCs w:val="16"/>
          </w:rPr>
          <w:t xml:space="preserve"> Keogh-Brown et al 2010</w:t>
        </w:r>
      </w:ins>
    </w:p>
  </w:footnote>
  <w:footnote w:id="82">
    <w:p w14:paraId="6041DC80" w14:textId="77777777" w:rsidR="00207E74" w:rsidRPr="004E4105" w:rsidRDefault="00207E74" w:rsidP="001E2AA2">
      <w:pPr>
        <w:pStyle w:val="normal0"/>
        <w:spacing w:line="240" w:lineRule="auto"/>
        <w:rPr>
          <w:ins w:id="710" w:author="Karissa Whiting" w:date="2015-12-01T09:50:00Z"/>
          <w:sz w:val="16"/>
          <w:szCs w:val="16"/>
        </w:rPr>
      </w:pPr>
      <w:ins w:id="711" w:author="Karissa Whiting" w:date="2015-12-01T09:50:00Z">
        <w:r w:rsidRPr="004E4105">
          <w:rPr>
            <w:sz w:val="16"/>
            <w:szCs w:val="16"/>
            <w:vertAlign w:val="superscript"/>
          </w:rPr>
          <w:footnoteRef/>
        </w:r>
        <w:r w:rsidRPr="004E4105">
          <w:rPr>
            <w:sz w:val="16"/>
            <w:szCs w:val="16"/>
          </w:rPr>
          <w:t xml:space="preserve"> Pozo and Schroeder, 2015</w:t>
        </w:r>
      </w:ins>
    </w:p>
  </w:footnote>
  <w:footnote w:id="83">
    <w:p w14:paraId="0DB0BDC1" w14:textId="77777777" w:rsidR="00207E74" w:rsidRDefault="00207E74">
      <w:pPr>
        <w:pStyle w:val="normal0"/>
        <w:spacing w:line="240" w:lineRule="auto"/>
      </w:pPr>
      <w:r w:rsidRPr="004E4105">
        <w:rPr>
          <w:sz w:val="16"/>
          <w:szCs w:val="16"/>
          <w:vertAlign w:val="superscript"/>
        </w:rPr>
        <w:footnoteRef/>
      </w:r>
      <w:r w:rsidRPr="004E4105">
        <w:rPr>
          <w:sz w:val="16"/>
          <w:szCs w:val="16"/>
        </w:rPr>
        <w:t xml:space="preserve"> Verikios 2011; Dixon 2010; Langton 2008</w:t>
      </w:r>
    </w:p>
  </w:footnote>
  <w:footnote w:id="84">
    <w:p w14:paraId="0CE6DEF4" w14:textId="77777777" w:rsidR="00207E74" w:rsidRDefault="00207E74" w:rsidP="007B7452">
      <w:pPr>
        <w:pStyle w:val="normal0"/>
        <w:spacing w:line="240" w:lineRule="auto"/>
        <w:rPr>
          <w:ins w:id="717" w:author="Karissa Whiting" w:date="2015-12-02T18:02:00Z"/>
        </w:rPr>
      </w:pPr>
      <w:ins w:id="718" w:author="Karissa Whiting" w:date="2015-12-02T18:02:00Z">
        <w:r>
          <w:rPr>
            <w:vertAlign w:val="superscript"/>
          </w:rPr>
          <w:footnoteRef/>
        </w:r>
        <w:r>
          <w:rPr>
            <w:sz w:val="16"/>
            <w:szCs w:val="16"/>
          </w:rPr>
          <w:t xml:space="preserve"> Shim 2015; Gale 2015</w:t>
        </w:r>
      </w:ins>
    </w:p>
  </w:footnote>
  <w:footnote w:id="85">
    <w:p w14:paraId="2E77C3EA" w14:textId="77777777" w:rsidR="00207E74" w:rsidRDefault="00207E74" w:rsidP="00D03112">
      <w:pPr>
        <w:pStyle w:val="normal0"/>
        <w:spacing w:line="240" w:lineRule="auto"/>
        <w:rPr>
          <w:ins w:id="720" w:author="Karissa Whiting" w:date="2015-12-03T12:56:00Z"/>
        </w:rPr>
      </w:pPr>
      <w:ins w:id="721" w:author="Karissa Whiting" w:date="2015-12-03T12:56:00Z">
        <w:r>
          <w:rPr>
            <w:vertAlign w:val="superscript"/>
          </w:rPr>
          <w:footnoteRef/>
        </w:r>
        <w:r>
          <w:rPr>
            <w:sz w:val="16"/>
            <w:szCs w:val="16"/>
          </w:rPr>
          <w:t xml:space="preserve"> Gale, 2015</w:t>
        </w:r>
      </w:ins>
    </w:p>
  </w:footnote>
  <w:footnote w:id="86">
    <w:p w14:paraId="506C607E" w14:textId="77777777" w:rsidR="00207E74" w:rsidDel="007B7452" w:rsidRDefault="00207E74">
      <w:pPr>
        <w:pStyle w:val="normal0"/>
        <w:spacing w:line="240" w:lineRule="auto"/>
        <w:rPr>
          <w:del w:id="733" w:author="Karissa Whiting" w:date="2015-12-02T18:02:00Z"/>
        </w:rPr>
      </w:pPr>
      <w:del w:id="734" w:author="Karissa Whiting" w:date="2015-12-02T18:02:00Z">
        <w:r w:rsidDel="007B7452">
          <w:rPr>
            <w:vertAlign w:val="superscript"/>
          </w:rPr>
          <w:footnoteRef/>
        </w:r>
        <w:r w:rsidDel="007B7452">
          <w:rPr>
            <w:sz w:val="16"/>
            <w:szCs w:val="16"/>
          </w:rPr>
          <w:delText xml:space="preserve"> Shim 2015; Gale 2015</w:delText>
        </w:r>
      </w:del>
    </w:p>
  </w:footnote>
  <w:footnote w:id="87">
    <w:p w14:paraId="68BE9145" w14:textId="77777777" w:rsidR="00207E74" w:rsidRDefault="00207E74">
      <w:pPr>
        <w:pStyle w:val="normal0"/>
        <w:spacing w:line="240" w:lineRule="auto"/>
      </w:pPr>
      <w:r>
        <w:rPr>
          <w:vertAlign w:val="superscript"/>
        </w:rPr>
        <w:footnoteRef/>
      </w:r>
      <w:r>
        <w:rPr>
          <w:sz w:val="16"/>
          <w:szCs w:val="16"/>
        </w:rPr>
        <w:t xml:space="preserve"> Begley 2013</w:t>
      </w:r>
    </w:p>
  </w:footnote>
  <w:footnote w:id="88">
    <w:p w14:paraId="71D7F98D" w14:textId="77777777" w:rsidR="00207E74" w:rsidRDefault="00207E74">
      <w:pPr>
        <w:pStyle w:val="normal0"/>
        <w:spacing w:line="240" w:lineRule="auto"/>
      </w:pPr>
      <w:r>
        <w:rPr>
          <w:vertAlign w:val="superscript"/>
        </w:rPr>
        <w:footnoteRef/>
      </w:r>
      <w:r>
        <w:rPr>
          <w:sz w:val="16"/>
          <w:szCs w:val="16"/>
        </w:rPr>
        <w:t xml:space="preserve"> Egan 2015; Kim 2014; Schmuel 2014</w:t>
      </w:r>
    </w:p>
  </w:footnote>
  <w:footnote w:id="89">
    <w:p w14:paraId="058D8F3C" w14:textId="77777777" w:rsidR="00207E74" w:rsidRDefault="00207E74">
      <w:pPr>
        <w:pStyle w:val="normal0"/>
        <w:spacing w:line="240" w:lineRule="auto"/>
      </w:pPr>
      <w:r>
        <w:rPr>
          <w:vertAlign w:val="superscript"/>
        </w:rPr>
        <w:footnoteRef/>
      </w:r>
      <w:r>
        <w:rPr>
          <w:sz w:val="16"/>
          <w:szCs w:val="16"/>
        </w:rPr>
        <w:t xml:space="preserve"> Ohlheiser 2014</w:t>
      </w:r>
    </w:p>
  </w:footnote>
  <w:footnote w:id="90">
    <w:p w14:paraId="22BCB1C3" w14:textId="77777777" w:rsidR="00207E74" w:rsidRDefault="00207E74">
      <w:pPr>
        <w:pStyle w:val="normal0"/>
        <w:spacing w:line="240" w:lineRule="auto"/>
      </w:pPr>
      <w:r>
        <w:rPr>
          <w:vertAlign w:val="superscript"/>
        </w:rPr>
        <w:footnoteRef/>
      </w:r>
      <w:r>
        <w:rPr>
          <w:sz w:val="16"/>
          <w:szCs w:val="16"/>
        </w:rPr>
        <w:t xml:space="preserve"> Begley 2013</w:t>
      </w:r>
    </w:p>
  </w:footnote>
  <w:footnote w:id="91">
    <w:p w14:paraId="3BFC4BD3" w14:textId="77777777" w:rsidR="00207E74" w:rsidRDefault="00207E74">
      <w:pPr>
        <w:pStyle w:val="normal0"/>
        <w:spacing w:line="240" w:lineRule="auto"/>
      </w:pPr>
      <w:r>
        <w:rPr>
          <w:vertAlign w:val="superscript"/>
        </w:rPr>
        <w:footnoteRef/>
      </w:r>
      <w:r>
        <w:rPr>
          <w:sz w:val="16"/>
          <w:szCs w:val="16"/>
        </w:rPr>
        <w:t xml:space="preserve"> Cooper 2005; Broyer 2009; Quebec Financial Institutions 2006</w:t>
      </w:r>
    </w:p>
  </w:footnote>
  <w:footnote w:id="92">
    <w:p w14:paraId="58F5AA27" w14:textId="77777777" w:rsidR="00207E74" w:rsidRDefault="00207E74">
      <w:pPr>
        <w:pStyle w:val="normal0"/>
        <w:spacing w:line="240" w:lineRule="auto"/>
      </w:pPr>
      <w:r>
        <w:rPr>
          <w:vertAlign w:val="superscript"/>
        </w:rPr>
        <w:footnoteRef/>
      </w:r>
      <w:r>
        <w:rPr>
          <w:sz w:val="16"/>
          <w:szCs w:val="16"/>
        </w:rPr>
        <w:t xml:space="preserve"> Visiongain</w:t>
      </w:r>
    </w:p>
  </w:footnote>
  <w:footnote w:id="93">
    <w:p w14:paraId="638D8577" w14:textId="77777777" w:rsidR="00207E74" w:rsidRPr="004E4105" w:rsidRDefault="00207E74">
      <w:pPr>
        <w:pStyle w:val="normal0"/>
        <w:spacing w:line="240" w:lineRule="auto"/>
        <w:rPr>
          <w:sz w:val="16"/>
          <w:szCs w:val="16"/>
        </w:rPr>
      </w:pPr>
      <w:r>
        <w:rPr>
          <w:vertAlign w:val="superscript"/>
        </w:rPr>
        <w:footnoteRef/>
      </w:r>
      <w:r>
        <w:rPr>
          <w:sz w:val="16"/>
          <w:szCs w:val="16"/>
        </w:rPr>
        <w:t xml:space="preserve"> </w:t>
      </w:r>
      <w:r w:rsidRPr="004E4105">
        <w:rPr>
          <w:sz w:val="16"/>
          <w:szCs w:val="16"/>
        </w:rPr>
        <w:t>Department of Health and Human Services 2016</w:t>
      </w:r>
    </w:p>
  </w:footnote>
  <w:footnote w:id="94">
    <w:p w14:paraId="47460444"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Flynn 2010</w:t>
      </w:r>
    </w:p>
  </w:footnote>
  <w:footnote w:id="95">
    <w:p w14:paraId="641E7CF7"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Hepeng 2003</w:t>
      </w:r>
    </w:p>
  </w:footnote>
  <w:footnote w:id="96">
    <w:p w14:paraId="1F30F876" w14:textId="460DBB4D" w:rsidR="00207E74" w:rsidRPr="004E4105" w:rsidRDefault="00207E74">
      <w:pPr>
        <w:pStyle w:val="FootnoteText"/>
        <w:rPr>
          <w:sz w:val="16"/>
          <w:szCs w:val="16"/>
        </w:rPr>
      </w:pPr>
      <w:ins w:id="812" w:author="Karissa Whiting" w:date="2015-12-03T10:22:00Z">
        <w:r w:rsidRPr="004E4105">
          <w:rPr>
            <w:rStyle w:val="FootnoteReference"/>
            <w:sz w:val="16"/>
            <w:szCs w:val="16"/>
          </w:rPr>
          <w:footnoteRef/>
        </w:r>
        <w:r w:rsidRPr="004E4105">
          <w:rPr>
            <w:sz w:val="16"/>
            <w:szCs w:val="16"/>
          </w:rPr>
          <w:t xml:space="preserve"> </w:t>
        </w:r>
      </w:ins>
      <w:r w:rsidRPr="004E4105">
        <w:rPr>
          <w:sz w:val="16"/>
          <w:szCs w:val="16"/>
        </w:rPr>
        <w:t>Hepeng 2003</w:t>
      </w:r>
    </w:p>
  </w:footnote>
  <w:footnote w:id="97">
    <w:p w14:paraId="00AD0EE3" w14:textId="77777777" w:rsidR="00207E74" w:rsidRPr="004E4105" w:rsidRDefault="00207E74">
      <w:pPr>
        <w:pStyle w:val="normal0"/>
        <w:spacing w:line="240" w:lineRule="auto"/>
        <w:rPr>
          <w:sz w:val="16"/>
          <w:szCs w:val="16"/>
        </w:rPr>
      </w:pPr>
      <w:r w:rsidRPr="004E4105">
        <w:rPr>
          <w:sz w:val="16"/>
          <w:szCs w:val="16"/>
          <w:vertAlign w:val="superscript"/>
        </w:rPr>
        <w:footnoteRef/>
      </w:r>
      <w:r w:rsidRPr="004E4105">
        <w:rPr>
          <w:sz w:val="16"/>
          <w:szCs w:val="16"/>
        </w:rPr>
        <w:t xml:space="preserve"> Basu 2003</w:t>
      </w:r>
    </w:p>
  </w:footnote>
  <w:footnote w:id="98">
    <w:p w14:paraId="0A20D74F" w14:textId="77777777" w:rsidR="00207E74" w:rsidRDefault="00207E74">
      <w:pPr>
        <w:pStyle w:val="normal0"/>
        <w:spacing w:line="240" w:lineRule="auto"/>
      </w:pPr>
      <w:r w:rsidRPr="004E4105">
        <w:rPr>
          <w:sz w:val="16"/>
          <w:szCs w:val="16"/>
          <w:vertAlign w:val="superscript"/>
        </w:rPr>
        <w:footnoteRef/>
      </w:r>
      <w:r w:rsidRPr="004E4105">
        <w:rPr>
          <w:sz w:val="16"/>
          <w:szCs w:val="16"/>
        </w:rPr>
        <w:t xml:space="preserve"> Daly 2014</w:t>
      </w:r>
    </w:p>
  </w:footnote>
  <w:footnote w:id="99">
    <w:p w14:paraId="28F0B80F" w14:textId="77777777" w:rsidR="00207E74" w:rsidRDefault="00207E74">
      <w:pPr>
        <w:pStyle w:val="normal0"/>
        <w:spacing w:line="240" w:lineRule="auto"/>
      </w:pPr>
      <w:r>
        <w:rPr>
          <w:vertAlign w:val="superscript"/>
        </w:rPr>
        <w:footnoteRef/>
      </w:r>
      <w:r>
        <w:rPr>
          <w:sz w:val="16"/>
          <w:szCs w:val="16"/>
        </w:rPr>
        <w:t xml:space="preserve"> Global Health Security Agenda</w:t>
      </w:r>
    </w:p>
  </w:footnote>
  <w:footnote w:id="100">
    <w:p w14:paraId="35D1EBEF" w14:textId="77777777" w:rsidR="00207E74" w:rsidRDefault="00207E74">
      <w:pPr>
        <w:pStyle w:val="normal0"/>
        <w:spacing w:line="240" w:lineRule="auto"/>
      </w:pPr>
      <w:r>
        <w:rPr>
          <w:vertAlign w:val="superscript"/>
        </w:rPr>
        <w:footnoteRef/>
      </w:r>
      <w:r>
        <w:rPr>
          <w:sz w:val="16"/>
          <w:szCs w:val="16"/>
        </w:rPr>
        <w:t xml:space="preserve"> </w:t>
      </w:r>
      <w:r>
        <w:rPr>
          <w:color w:val="333333"/>
          <w:sz w:val="16"/>
          <w:szCs w:val="16"/>
        </w:rPr>
        <w:t>News-Medical 2015</w:t>
      </w:r>
    </w:p>
  </w:footnote>
  <w:footnote w:id="101">
    <w:p w14:paraId="5154EECD" w14:textId="77777777" w:rsidR="00207E74" w:rsidDel="002B06E1" w:rsidRDefault="00207E74">
      <w:pPr>
        <w:pStyle w:val="normal0"/>
        <w:spacing w:line="240" w:lineRule="auto"/>
        <w:rPr>
          <w:del w:id="849" w:author="Karissa Whiting" w:date="2015-12-03T11:01:00Z"/>
        </w:rPr>
      </w:pPr>
      <w:del w:id="850" w:author="Karissa Whiting" w:date="2015-12-03T11:01:00Z">
        <w:r w:rsidDel="002B06E1">
          <w:rPr>
            <w:vertAlign w:val="superscript"/>
          </w:rPr>
          <w:footnoteRef/>
        </w:r>
        <w:r w:rsidDel="002B06E1">
          <w:rPr>
            <w:sz w:val="16"/>
            <w:szCs w:val="16"/>
          </w:rPr>
          <w:delText xml:space="preserve"> </w:delText>
        </w:r>
        <w:r w:rsidDel="002B06E1">
          <w:rPr>
            <w:sz w:val="16"/>
            <w:szCs w:val="16"/>
            <w:highlight w:val="white"/>
          </w:rPr>
          <w:delText>HealthDay News 2015</w:delText>
        </w:r>
      </w:del>
    </w:p>
  </w:footnote>
  <w:footnote w:id="102">
    <w:p w14:paraId="7961E19D" w14:textId="77777777" w:rsidR="00207E74" w:rsidRDefault="00207E74" w:rsidP="002B06E1">
      <w:pPr>
        <w:pStyle w:val="normal0"/>
        <w:spacing w:line="240" w:lineRule="auto"/>
        <w:rPr>
          <w:ins w:id="860" w:author="Karissa Whiting" w:date="2015-12-03T11:01:00Z"/>
        </w:rPr>
      </w:pPr>
      <w:ins w:id="861" w:author="Karissa Whiting" w:date="2015-12-03T11:01:00Z">
        <w:r>
          <w:rPr>
            <w:vertAlign w:val="superscript"/>
          </w:rPr>
          <w:footnoteRef/>
        </w:r>
        <w:r>
          <w:rPr>
            <w:sz w:val="16"/>
            <w:szCs w:val="16"/>
          </w:rPr>
          <w:t xml:space="preserve"> </w:t>
        </w:r>
        <w:r>
          <w:rPr>
            <w:sz w:val="16"/>
            <w:szCs w:val="16"/>
            <w:highlight w:val="white"/>
          </w:rPr>
          <w:t>HealthDay News 2015</w:t>
        </w:r>
      </w:ins>
    </w:p>
  </w:footnote>
  <w:footnote w:id="103">
    <w:p w14:paraId="425A0ED5" w14:textId="77777777" w:rsidR="00207E74" w:rsidRDefault="00207E74">
      <w:pPr>
        <w:pStyle w:val="normal0"/>
        <w:spacing w:line="240" w:lineRule="auto"/>
      </w:pPr>
      <w:r>
        <w:rPr>
          <w:vertAlign w:val="superscript"/>
        </w:rPr>
        <w:footnoteRef/>
      </w:r>
      <w:r>
        <w:rPr>
          <w:sz w:val="16"/>
          <w:szCs w:val="16"/>
        </w:rPr>
        <w:t xml:space="preserve"> Sarwar 2014; ClinicalTrials.gov</w:t>
      </w:r>
    </w:p>
  </w:footnote>
  <w:footnote w:id="104">
    <w:p w14:paraId="13F7CB7C" w14:textId="77777777" w:rsidR="00207E74" w:rsidRDefault="00207E74">
      <w:pPr>
        <w:pStyle w:val="normal0"/>
        <w:spacing w:line="240" w:lineRule="auto"/>
      </w:pPr>
      <w:r>
        <w:rPr>
          <w:vertAlign w:val="superscript"/>
        </w:rPr>
        <w:footnoteRef/>
      </w:r>
      <w:r>
        <w:rPr>
          <w:sz w:val="16"/>
          <w:szCs w:val="16"/>
        </w:rPr>
        <w:t xml:space="preserve"> The Economic Times</w:t>
      </w:r>
    </w:p>
  </w:footnote>
  <w:footnote w:id="105">
    <w:p w14:paraId="2446202D" w14:textId="77777777" w:rsidR="00207E74" w:rsidRDefault="00207E74">
      <w:pPr>
        <w:pStyle w:val="normal0"/>
        <w:spacing w:line="240" w:lineRule="auto"/>
      </w:pPr>
      <w:r>
        <w:rPr>
          <w:vertAlign w:val="superscript"/>
        </w:rPr>
        <w:footnoteRef/>
      </w:r>
      <w:r>
        <w:rPr>
          <w:sz w:val="16"/>
          <w:szCs w:val="16"/>
        </w:rPr>
        <w:t xml:space="preserve"> World Bank Merchandise trade (% of GDP)</w:t>
      </w:r>
    </w:p>
  </w:footnote>
  <w:footnote w:id="106">
    <w:p w14:paraId="314D26CE" w14:textId="77777777" w:rsidR="00207E74" w:rsidRDefault="00207E74">
      <w:pPr>
        <w:pStyle w:val="normal0"/>
        <w:spacing w:line="240" w:lineRule="auto"/>
      </w:pPr>
      <w:r>
        <w:rPr>
          <w:vertAlign w:val="superscript"/>
        </w:rPr>
        <w:footnoteRef/>
      </w:r>
      <w:r>
        <w:rPr>
          <w:sz w:val="16"/>
          <w:szCs w:val="16"/>
        </w:rPr>
        <w:t xml:space="preserve"> Verikios 2011</w:t>
      </w:r>
    </w:p>
  </w:footnote>
  <w:footnote w:id="107">
    <w:p w14:paraId="77D6791C" w14:textId="77777777" w:rsidR="00207E74" w:rsidRDefault="00207E74">
      <w:pPr>
        <w:pStyle w:val="normal0"/>
        <w:spacing w:line="240" w:lineRule="auto"/>
      </w:pPr>
      <w:r>
        <w:rPr>
          <w:vertAlign w:val="superscript"/>
        </w:rPr>
        <w:footnoteRef/>
      </w:r>
      <w:r>
        <w:rPr>
          <w:sz w:val="16"/>
          <w:szCs w:val="16"/>
        </w:rPr>
        <w:t xml:space="preserve"> Gale 2015</w:t>
      </w:r>
    </w:p>
  </w:footnote>
  <w:footnote w:id="108">
    <w:p w14:paraId="79F123ED" w14:textId="77777777" w:rsidR="00207E74" w:rsidDel="001E2AA2" w:rsidRDefault="00207E74">
      <w:pPr>
        <w:pStyle w:val="normal0"/>
        <w:spacing w:line="240" w:lineRule="auto"/>
        <w:rPr>
          <w:del w:id="889" w:author="Karissa Whiting" w:date="2015-12-01T09:52:00Z"/>
        </w:rPr>
      </w:pPr>
      <w:del w:id="890" w:author="Karissa Whiting" w:date="2015-12-01T09:52:00Z">
        <w:r w:rsidDel="001E2AA2">
          <w:rPr>
            <w:vertAlign w:val="superscript"/>
          </w:rPr>
          <w:footnoteRef/>
        </w:r>
        <w:r w:rsidDel="001E2AA2">
          <w:rPr>
            <w:sz w:val="16"/>
            <w:szCs w:val="16"/>
          </w:rPr>
          <w:delText xml:space="preserve"> Fonkwo 2008</w:delText>
        </w:r>
      </w:del>
    </w:p>
  </w:footnote>
  <w:footnote w:id="109">
    <w:p w14:paraId="4CCF9088" w14:textId="77777777" w:rsidR="00207E74" w:rsidRDefault="00207E74" w:rsidP="001E2AA2">
      <w:pPr>
        <w:pStyle w:val="normal0"/>
        <w:spacing w:line="240" w:lineRule="auto"/>
        <w:rPr>
          <w:ins w:id="892" w:author="Karissa Whiting" w:date="2015-12-01T09:52:00Z"/>
        </w:rPr>
      </w:pPr>
      <w:ins w:id="893" w:author="Karissa Whiting" w:date="2015-12-01T09:52:00Z">
        <w:r>
          <w:rPr>
            <w:vertAlign w:val="superscript"/>
          </w:rPr>
          <w:footnoteRef/>
        </w:r>
        <w:r>
          <w:rPr>
            <w:sz w:val="16"/>
            <w:szCs w:val="16"/>
          </w:rPr>
          <w:t xml:space="preserve"> Fonkwo 2008</w:t>
        </w:r>
      </w:ins>
    </w:p>
  </w:footnote>
  <w:footnote w:id="110">
    <w:p w14:paraId="32FC2592" w14:textId="77777777" w:rsidR="00207E74" w:rsidRDefault="00207E74">
      <w:pPr>
        <w:pStyle w:val="normal0"/>
        <w:spacing w:line="240" w:lineRule="auto"/>
      </w:pPr>
      <w:r>
        <w:rPr>
          <w:vertAlign w:val="superscript"/>
        </w:rPr>
        <w:footnoteRef/>
      </w:r>
      <w:r>
        <w:rPr>
          <w:sz w:val="16"/>
          <w:szCs w:val="16"/>
        </w:rPr>
        <w:t xml:space="preserve"> FAO and APHCA 2002</w:t>
      </w:r>
    </w:p>
  </w:footnote>
  <w:footnote w:id="111">
    <w:p w14:paraId="0E3A303A" w14:textId="77777777" w:rsidR="00207E74" w:rsidRDefault="00207E74">
      <w:pPr>
        <w:pStyle w:val="normal0"/>
        <w:spacing w:line="240" w:lineRule="auto"/>
      </w:pPr>
      <w:r>
        <w:rPr>
          <w:vertAlign w:val="superscript"/>
        </w:rPr>
        <w:footnoteRef/>
      </w:r>
      <w:r>
        <w:rPr>
          <w:sz w:val="16"/>
          <w:szCs w:val="16"/>
        </w:rPr>
        <w:t xml:space="preserve"> U.S. Census Bureau</w:t>
      </w:r>
    </w:p>
  </w:footnote>
  <w:footnote w:id="112">
    <w:p w14:paraId="7C9FBB2D" w14:textId="77777777" w:rsidR="00207E74" w:rsidRDefault="00207E74" w:rsidP="00815666">
      <w:pPr>
        <w:pStyle w:val="normal0"/>
        <w:spacing w:line="240" w:lineRule="auto"/>
        <w:rPr>
          <w:ins w:id="897" w:author="Karissa" w:date="2015-12-01T08:30:00Z"/>
        </w:rPr>
      </w:pPr>
      <w:ins w:id="898" w:author="Karissa" w:date="2015-12-01T08:30:00Z">
        <w:r>
          <w:rPr>
            <w:vertAlign w:val="superscript"/>
          </w:rPr>
          <w:footnoteRef/>
        </w:r>
        <w:r>
          <w:rPr>
            <w:sz w:val="16"/>
            <w:szCs w:val="16"/>
          </w:rPr>
          <w:t xml:space="preserve"> Jones 2008</w:t>
        </w:r>
      </w:ins>
    </w:p>
  </w:footnote>
  <w:footnote w:id="113">
    <w:p w14:paraId="16DCAF93" w14:textId="77777777" w:rsidR="00207E74" w:rsidRDefault="00207E74" w:rsidP="00815666">
      <w:pPr>
        <w:pStyle w:val="normal0"/>
        <w:spacing w:line="240" w:lineRule="auto"/>
        <w:rPr>
          <w:ins w:id="899" w:author="Karissa" w:date="2015-12-01T08:30:00Z"/>
        </w:rPr>
      </w:pPr>
      <w:ins w:id="900" w:author="Karissa" w:date="2015-12-01T08:30:00Z">
        <w:r>
          <w:rPr>
            <w:vertAlign w:val="superscript"/>
          </w:rPr>
          <w:footnoteRef/>
        </w:r>
        <w:r>
          <w:rPr>
            <w:sz w:val="16"/>
            <w:szCs w:val="16"/>
          </w:rPr>
          <w:t xml:space="preserve"> Fonkwo 2008</w:t>
        </w:r>
      </w:ins>
    </w:p>
  </w:footnote>
  <w:footnote w:id="114">
    <w:p w14:paraId="5F272496" w14:textId="77777777" w:rsidR="00207E74" w:rsidRDefault="00207E74" w:rsidP="00815666">
      <w:pPr>
        <w:pStyle w:val="normal0"/>
        <w:spacing w:line="240" w:lineRule="auto"/>
        <w:rPr>
          <w:ins w:id="901" w:author="Karissa" w:date="2015-12-01T08:30:00Z"/>
        </w:rPr>
      </w:pPr>
      <w:ins w:id="902" w:author="Karissa" w:date="2015-12-01T08:30:00Z">
        <w:r>
          <w:rPr>
            <w:vertAlign w:val="superscript"/>
          </w:rPr>
          <w:footnoteRef/>
        </w:r>
        <w:r>
          <w:rPr>
            <w:sz w:val="16"/>
            <w:szCs w:val="16"/>
          </w:rPr>
          <w:t xml:space="preserve"> HKTDC</w:t>
        </w:r>
      </w:ins>
    </w:p>
  </w:footnote>
  <w:footnote w:id="115">
    <w:p w14:paraId="2A8A73CB" w14:textId="77777777" w:rsidR="00207E74" w:rsidRDefault="00207E74">
      <w:pPr>
        <w:pStyle w:val="normal0"/>
        <w:spacing w:line="240" w:lineRule="auto"/>
      </w:pPr>
      <w:r>
        <w:rPr>
          <w:vertAlign w:val="superscript"/>
        </w:rPr>
        <w:footnoteRef/>
      </w:r>
      <w:r>
        <w:rPr>
          <w:sz w:val="16"/>
          <w:szCs w:val="16"/>
        </w:rPr>
        <w:t xml:space="preserve"> Langton 2008</w:t>
      </w:r>
    </w:p>
  </w:footnote>
  <w:footnote w:id="116">
    <w:p w14:paraId="2C48ED62" w14:textId="6925C37E" w:rsidR="00207E74" w:rsidRDefault="00207E74">
      <w:pPr>
        <w:pStyle w:val="FootnoteText"/>
      </w:pPr>
      <w:ins w:id="907" w:author="Karissa Whiting" w:date="2015-12-03T11:49:00Z">
        <w:r>
          <w:rPr>
            <w:rStyle w:val="FootnoteReference"/>
          </w:rPr>
          <w:footnoteRef/>
        </w:r>
        <w:r>
          <w:t xml:space="preserve"> </w:t>
        </w:r>
        <w:r>
          <w:rPr>
            <w:sz w:val="16"/>
            <w:szCs w:val="16"/>
          </w:rPr>
          <w:t>Pozo and Schroeder, 2015</w:t>
        </w:r>
      </w:ins>
    </w:p>
  </w:footnote>
  <w:footnote w:id="117">
    <w:p w14:paraId="1C88F8E2" w14:textId="77777777" w:rsidR="00207E74" w:rsidRDefault="00207E74">
      <w:pPr>
        <w:pStyle w:val="normal0"/>
        <w:spacing w:line="240" w:lineRule="auto"/>
      </w:pPr>
      <w:r>
        <w:rPr>
          <w:vertAlign w:val="superscript"/>
        </w:rPr>
        <w:footnoteRef/>
      </w:r>
      <w:r>
        <w:rPr>
          <w:sz w:val="16"/>
          <w:szCs w:val="16"/>
        </w:rPr>
        <w:t xml:space="preserve"> Otte 2008</w:t>
      </w:r>
    </w:p>
  </w:footnote>
  <w:footnote w:id="118">
    <w:p w14:paraId="4DC0AA2D" w14:textId="77777777" w:rsidR="00207E74" w:rsidRDefault="00207E74">
      <w:pPr>
        <w:pStyle w:val="normal0"/>
        <w:spacing w:line="240" w:lineRule="auto"/>
      </w:pPr>
      <w:r>
        <w:rPr>
          <w:vertAlign w:val="superscript"/>
        </w:rPr>
        <w:footnoteRef/>
      </w:r>
      <w:r>
        <w:rPr>
          <w:sz w:val="16"/>
          <w:szCs w:val="16"/>
        </w:rPr>
        <w:t xml:space="preserve"> Herbert 2014</w:t>
      </w:r>
    </w:p>
  </w:footnote>
  <w:footnote w:id="119">
    <w:p w14:paraId="734D6366" w14:textId="77777777" w:rsidR="00207E74" w:rsidRDefault="00207E74">
      <w:pPr>
        <w:pStyle w:val="normal0"/>
        <w:spacing w:line="240" w:lineRule="auto"/>
      </w:pPr>
      <w:r>
        <w:rPr>
          <w:vertAlign w:val="superscript"/>
        </w:rPr>
        <w:footnoteRef/>
      </w:r>
      <w:r>
        <w:rPr>
          <w:sz w:val="16"/>
          <w:szCs w:val="16"/>
        </w:rPr>
        <w:t xml:space="preserve"> Langton 2006</w:t>
      </w:r>
    </w:p>
  </w:footnote>
  <w:footnote w:id="120">
    <w:p w14:paraId="7AEB4533" w14:textId="77777777" w:rsidR="00207E74" w:rsidRDefault="00207E74">
      <w:pPr>
        <w:pStyle w:val="normal0"/>
        <w:spacing w:line="240" w:lineRule="auto"/>
      </w:pPr>
      <w:r>
        <w:rPr>
          <w:vertAlign w:val="superscript"/>
        </w:rPr>
        <w:footnoteRef/>
      </w:r>
      <w:r>
        <w:rPr>
          <w:sz w:val="16"/>
          <w:szCs w:val="16"/>
        </w:rPr>
        <w:t xml:space="preserve"> HKTDC</w:t>
      </w:r>
    </w:p>
  </w:footnote>
  <w:footnote w:id="121">
    <w:p w14:paraId="686E17D1" w14:textId="77777777" w:rsidR="00207E74" w:rsidRDefault="00207E74" w:rsidP="00A45AAC">
      <w:pPr>
        <w:pStyle w:val="normal0"/>
        <w:spacing w:line="240" w:lineRule="auto"/>
        <w:rPr>
          <w:ins w:id="963" w:author="Karissa Whiting" w:date="2015-12-03T12:25:00Z"/>
        </w:rPr>
      </w:pPr>
      <w:ins w:id="964" w:author="Karissa Whiting" w:date="2015-12-03T12:25:00Z">
        <w:r>
          <w:rPr>
            <w:vertAlign w:val="superscript"/>
          </w:rPr>
          <w:footnoteRef/>
        </w:r>
        <w:r>
          <w:rPr>
            <w:sz w:val="16"/>
            <w:szCs w:val="16"/>
          </w:rPr>
          <w:t xml:space="preserve"> Crampton 2003</w:t>
        </w:r>
      </w:ins>
    </w:p>
  </w:footnote>
  <w:footnote w:id="122">
    <w:p w14:paraId="531B3001" w14:textId="77777777" w:rsidR="00207E74" w:rsidRDefault="00207E74" w:rsidP="00A45AAC">
      <w:pPr>
        <w:pStyle w:val="normal0"/>
        <w:spacing w:line="240" w:lineRule="auto"/>
        <w:rPr>
          <w:ins w:id="967" w:author="Karissa Whiting" w:date="2015-12-03T12:24:00Z"/>
        </w:rPr>
      </w:pPr>
      <w:ins w:id="968" w:author="Karissa Whiting" w:date="2015-12-03T12:24:00Z">
        <w:r>
          <w:rPr>
            <w:vertAlign w:val="superscript"/>
          </w:rPr>
          <w:footnoteRef/>
        </w:r>
        <w:r>
          <w:rPr>
            <w:sz w:val="16"/>
            <w:szCs w:val="16"/>
          </w:rPr>
          <w:t xml:space="preserve"> Federal Trade Commission</w:t>
        </w:r>
      </w:ins>
    </w:p>
  </w:footnote>
  <w:footnote w:id="123">
    <w:p w14:paraId="2ECAAD30" w14:textId="77777777" w:rsidR="00207E74" w:rsidDel="00A45AAC" w:rsidRDefault="00207E74">
      <w:pPr>
        <w:pStyle w:val="normal0"/>
        <w:spacing w:line="240" w:lineRule="auto"/>
        <w:rPr>
          <w:del w:id="972" w:author="Karissa Whiting" w:date="2015-12-03T12:24:00Z"/>
        </w:rPr>
      </w:pPr>
      <w:del w:id="973" w:author="Karissa Whiting" w:date="2015-12-03T12:24:00Z">
        <w:r w:rsidDel="00A45AAC">
          <w:rPr>
            <w:vertAlign w:val="superscript"/>
          </w:rPr>
          <w:footnoteRef/>
        </w:r>
        <w:r w:rsidDel="00A45AAC">
          <w:rPr>
            <w:sz w:val="16"/>
            <w:szCs w:val="16"/>
          </w:rPr>
          <w:delText xml:space="preserve"> Crampton 2003</w:delText>
        </w:r>
      </w:del>
    </w:p>
  </w:footnote>
  <w:footnote w:id="124">
    <w:p w14:paraId="0B973CFB" w14:textId="77777777" w:rsidR="00207E74" w:rsidRDefault="00207E74" w:rsidP="00DC0C16">
      <w:pPr>
        <w:pStyle w:val="normal0"/>
        <w:spacing w:line="240" w:lineRule="auto"/>
        <w:rPr>
          <w:ins w:id="980" w:author="Karissa Whiting" w:date="2015-12-03T12:33:00Z"/>
        </w:rPr>
      </w:pPr>
      <w:ins w:id="981" w:author="Karissa Whiting" w:date="2015-12-03T12:33:00Z">
        <w:r>
          <w:rPr>
            <w:vertAlign w:val="superscript"/>
          </w:rPr>
          <w:footnoteRef/>
        </w:r>
        <w:r>
          <w:rPr>
            <w:sz w:val="16"/>
            <w:szCs w:val="16"/>
          </w:rPr>
          <w:t xml:space="preserve"> Federal Trade Commission</w:t>
        </w:r>
      </w:ins>
    </w:p>
  </w:footnote>
  <w:footnote w:id="125">
    <w:p w14:paraId="5D550408" w14:textId="77777777" w:rsidR="00207E74" w:rsidRDefault="00207E74">
      <w:pPr>
        <w:pStyle w:val="normal0"/>
        <w:spacing w:line="240" w:lineRule="auto"/>
      </w:pPr>
      <w:r>
        <w:rPr>
          <w:vertAlign w:val="superscript"/>
        </w:rPr>
        <w:footnoteRef/>
      </w:r>
      <w:r>
        <w:rPr>
          <w:sz w:val="16"/>
          <w:szCs w:val="16"/>
        </w:rPr>
        <w:t xml:space="preserve"> Crampton 2003</w:t>
      </w:r>
    </w:p>
  </w:footnote>
  <w:footnote w:id="126">
    <w:p w14:paraId="21889308" w14:textId="77777777" w:rsidR="00207E74" w:rsidRDefault="00207E74">
      <w:pPr>
        <w:pStyle w:val="normal0"/>
        <w:spacing w:line="240" w:lineRule="auto"/>
      </w:pPr>
      <w:r>
        <w:rPr>
          <w:vertAlign w:val="superscript"/>
        </w:rPr>
        <w:footnoteRef/>
      </w:r>
      <w:r>
        <w:rPr>
          <w:sz w:val="16"/>
          <w:szCs w:val="16"/>
        </w:rPr>
        <w:t xml:space="preserve"> Gallagher WGA</w:t>
      </w:r>
    </w:p>
  </w:footnote>
  <w:footnote w:id="127">
    <w:p w14:paraId="0F7D5182" w14:textId="77777777" w:rsidR="00207E74" w:rsidRDefault="00207E74">
      <w:pPr>
        <w:pStyle w:val="normal0"/>
        <w:spacing w:line="240" w:lineRule="auto"/>
      </w:pPr>
      <w:r>
        <w:rPr>
          <w:vertAlign w:val="superscript"/>
        </w:rPr>
        <w:footnoteRef/>
      </w:r>
      <w:r>
        <w:rPr>
          <w:sz w:val="16"/>
          <w:szCs w:val="16"/>
        </w:rPr>
        <w:t xml:space="preserve"> Marsh 2009</w:t>
      </w:r>
    </w:p>
  </w:footnote>
  <w:footnote w:id="128">
    <w:p w14:paraId="55AC9329" w14:textId="77777777" w:rsidR="00207E74" w:rsidRDefault="00207E74">
      <w:pPr>
        <w:pStyle w:val="normal0"/>
        <w:spacing w:line="240" w:lineRule="auto"/>
      </w:pPr>
      <w:r>
        <w:rPr>
          <w:vertAlign w:val="superscript"/>
        </w:rPr>
        <w:footnoteRef/>
      </w:r>
      <w:r>
        <w:rPr>
          <w:sz w:val="16"/>
          <w:szCs w:val="16"/>
        </w:rPr>
        <w:t xml:space="preserve"> World Bank 2015</w:t>
      </w:r>
    </w:p>
  </w:footnote>
  <w:footnote w:id="129">
    <w:p w14:paraId="589668CE" w14:textId="77777777" w:rsidR="00207E74" w:rsidRDefault="00207E74">
      <w:pPr>
        <w:pStyle w:val="normal0"/>
        <w:spacing w:line="240" w:lineRule="auto"/>
      </w:pPr>
      <w:r>
        <w:rPr>
          <w:vertAlign w:val="superscript"/>
        </w:rPr>
        <w:footnoteRef/>
      </w:r>
      <w:r>
        <w:rPr>
          <w:sz w:val="16"/>
          <w:szCs w:val="16"/>
        </w:rPr>
        <w:t xml:space="preserve"> African Risk Capacity</w:t>
      </w:r>
    </w:p>
  </w:footnote>
  <w:footnote w:id="130">
    <w:p w14:paraId="1D3F89AB" w14:textId="77777777" w:rsidR="00207E74" w:rsidRDefault="00207E74">
      <w:pPr>
        <w:pStyle w:val="normal0"/>
        <w:spacing w:line="240" w:lineRule="auto"/>
      </w:pPr>
      <w:r>
        <w:rPr>
          <w:vertAlign w:val="superscript"/>
        </w:rPr>
        <w:footnoteRef/>
      </w:r>
      <w:r>
        <w:rPr>
          <w:sz w:val="16"/>
          <w:szCs w:val="16"/>
        </w:rPr>
        <w:t xml:space="preserve"> Whiting 2015</w:t>
      </w:r>
    </w:p>
  </w:footnote>
  <w:footnote w:id="131">
    <w:p w14:paraId="0FE9A129" w14:textId="77777777" w:rsidR="00207E74" w:rsidDel="00B65E74" w:rsidRDefault="00207E74" w:rsidP="00620F32">
      <w:pPr>
        <w:pStyle w:val="normal0"/>
        <w:spacing w:line="240" w:lineRule="auto"/>
        <w:rPr>
          <w:ins w:id="1006" w:author="Andrew Huff" w:date="2015-11-24T10:07:00Z"/>
          <w:del w:id="1007" w:author="Karissa" w:date="2015-12-01T07:21:00Z"/>
        </w:rPr>
      </w:pPr>
      <w:ins w:id="1008" w:author="Andrew Huff" w:date="2015-11-24T10:07:00Z">
        <w:del w:id="1009" w:author="Karissa" w:date="2015-12-01T07:21:00Z">
          <w:r w:rsidDel="00B65E74">
            <w:rPr>
              <w:vertAlign w:val="superscript"/>
            </w:rPr>
            <w:footnoteRef/>
          </w:r>
          <w:r w:rsidDel="00B65E74">
            <w:rPr>
              <w:sz w:val="16"/>
              <w:szCs w:val="16"/>
            </w:rPr>
            <w:delText xml:space="preserve"> Verikios 2011</w:delText>
          </w:r>
        </w:del>
      </w:ins>
    </w:p>
  </w:footnote>
  <w:footnote w:id="132">
    <w:p w14:paraId="10D856DF" w14:textId="77777777" w:rsidR="00207E74" w:rsidDel="00B65E74" w:rsidRDefault="00207E74" w:rsidP="00620F32">
      <w:pPr>
        <w:pStyle w:val="normal0"/>
        <w:spacing w:line="240" w:lineRule="auto"/>
        <w:rPr>
          <w:ins w:id="1010" w:author="Andrew Huff" w:date="2015-11-24T10:07:00Z"/>
          <w:del w:id="1011" w:author="Karissa" w:date="2015-12-01T07:21:00Z"/>
        </w:rPr>
      </w:pPr>
      <w:ins w:id="1012" w:author="Andrew Huff" w:date="2015-11-24T10:07:00Z">
        <w:del w:id="1013" w:author="Karissa" w:date="2015-12-01T07:21:00Z">
          <w:r w:rsidDel="00B65E74">
            <w:rPr>
              <w:vertAlign w:val="superscript"/>
            </w:rPr>
            <w:footnoteRef/>
          </w:r>
          <w:r w:rsidDel="00B65E74">
            <w:rPr>
              <w:sz w:val="16"/>
              <w:szCs w:val="16"/>
            </w:rPr>
            <w:delText xml:space="preserve"> Smith 2013</w:delText>
          </w:r>
        </w:del>
      </w:ins>
    </w:p>
  </w:footnote>
  <w:footnote w:id="133">
    <w:p w14:paraId="56896C99" w14:textId="77777777" w:rsidR="00207E74" w:rsidDel="00B65E74" w:rsidRDefault="00207E74" w:rsidP="00620F32">
      <w:pPr>
        <w:pStyle w:val="normal0"/>
        <w:spacing w:line="240" w:lineRule="auto"/>
        <w:rPr>
          <w:ins w:id="1014" w:author="Andrew Huff" w:date="2015-11-24T10:07:00Z"/>
          <w:del w:id="1015" w:author="Karissa" w:date="2015-12-01T07:21:00Z"/>
        </w:rPr>
      </w:pPr>
      <w:ins w:id="1016" w:author="Andrew Huff" w:date="2015-11-24T10:07:00Z">
        <w:del w:id="1017" w:author="Karissa" w:date="2015-12-01T07:21:00Z">
          <w:r w:rsidDel="00B65E74">
            <w:rPr>
              <w:vertAlign w:val="superscript"/>
            </w:rPr>
            <w:footnoteRef/>
          </w:r>
          <w:r w:rsidDel="00B65E74">
            <w:rPr>
              <w:sz w:val="16"/>
              <w:szCs w:val="16"/>
            </w:rPr>
            <w:delText xml:space="preserve"> Maconachie 2015</w:delText>
          </w:r>
        </w:del>
      </w:ins>
    </w:p>
  </w:footnote>
  <w:footnote w:id="134">
    <w:p w14:paraId="7117FD46" w14:textId="77777777" w:rsidR="00207E74" w:rsidDel="00B65E74" w:rsidRDefault="00207E74" w:rsidP="00620F32">
      <w:pPr>
        <w:pStyle w:val="normal0"/>
        <w:spacing w:line="240" w:lineRule="auto"/>
        <w:rPr>
          <w:ins w:id="1018" w:author="Andrew Huff" w:date="2015-11-24T10:07:00Z"/>
          <w:del w:id="1019" w:author="Karissa" w:date="2015-12-01T07:21:00Z"/>
        </w:rPr>
      </w:pPr>
      <w:ins w:id="1020" w:author="Andrew Huff" w:date="2015-11-24T10:07:00Z">
        <w:del w:id="1021" w:author="Karissa" w:date="2015-12-01T07:21:00Z">
          <w:r w:rsidDel="00B65E74">
            <w:rPr>
              <w:vertAlign w:val="superscript"/>
            </w:rPr>
            <w:footnoteRef/>
          </w:r>
          <w:r w:rsidDel="00B65E74">
            <w:rPr>
              <w:sz w:val="16"/>
              <w:szCs w:val="16"/>
            </w:rPr>
            <w:delText xml:space="preserve"> World Health Organization 2012</w:delText>
          </w:r>
        </w:del>
      </w:ins>
    </w:p>
  </w:footnote>
  <w:footnote w:id="135">
    <w:p w14:paraId="405C6283" w14:textId="77777777" w:rsidR="00207E74" w:rsidDel="00B65E74" w:rsidRDefault="00207E74" w:rsidP="00620F32">
      <w:pPr>
        <w:pStyle w:val="normal0"/>
        <w:spacing w:line="240" w:lineRule="auto"/>
        <w:rPr>
          <w:ins w:id="1026" w:author="Andrew Huff" w:date="2015-11-24T10:07:00Z"/>
          <w:del w:id="1027" w:author="Karissa" w:date="2015-12-01T07:21:00Z"/>
        </w:rPr>
      </w:pPr>
      <w:ins w:id="1028" w:author="Andrew Huff" w:date="2015-11-24T10:07:00Z">
        <w:del w:id="1029" w:author="Karissa" w:date="2015-12-01T07:21:00Z">
          <w:r w:rsidDel="00B65E74">
            <w:rPr>
              <w:vertAlign w:val="superscript"/>
            </w:rPr>
            <w:footnoteRef/>
          </w:r>
          <w:r w:rsidDel="00B65E74">
            <w:rPr>
              <w:sz w:val="16"/>
              <w:szCs w:val="16"/>
            </w:rPr>
            <w:delText xml:space="preserve"> Ritchie 2003; Rassy 2013; Chen 2009</w:delText>
          </w:r>
        </w:del>
      </w:ins>
    </w:p>
  </w:footnote>
  <w:footnote w:id="136">
    <w:p w14:paraId="333C0DA3" w14:textId="77777777" w:rsidR="00207E74" w:rsidDel="00B65E74" w:rsidRDefault="00207E74" w:rsidP="00620F32">
      <w:pPr>
        <w:pStyle w:val="normal0"/>
        <w:spacing w:line="240" w:lineRule="auto"/>
        <w:rPr>
          <w:ins w:id="1030" w:author="Andrew Huff" w:date="2015-11-24T10:07:00Z"/>
          <w:del w:id="1031" w:author="Karissa" w:date="2015-12-01T07:21:00Z"/>
        </w:rPr>
      </w:pPr>
      <w:ins w:id="1032" w:author="Andrew Huff" w:date="2015-11-24T10:07:00Z">
        <w:del w:id="1033" w:author="Karissa" w:date="2015-12-01T07:21:00Z">
          <w:r w:rsidDel="00B65E74">
            <w:rPr>
              <w:vertAlign w:val="superscript"/>
            </w:rPr>
            <w:footnoteRef/>
          </w:r>
          <w:r w:rsidDel="00B65E74">
            <w:rPr>
              <w:sz w:val="16"/>
              <w:szCs w:val="16"/>
            </w:rPr>
            <w:delText xml:space="preserve"> Gale 2015</w:delText>
          </w:r>
        </w:del>
      </w:ins>
    </w:p>
  </w:footnote>
  <w:footnote w:id="137">
    <w:p w14:paraId="21E3FC16" w14:textId="77777777" w:rsidR="00207E74" w:rsidDel="00B65E74" w:rsidRDefault="00207E74" w:rsidP="00620F32">
      <w:pPr>
        <w:pStyle w:val="normal0"/>
        <w:spacing w:line="240" w:lineRule="auto"/>
        <w:rPr>
          <w:ins w:id="1037" w:author="Andrew Huff" w:date="2015-11-24T10:07:00Z"/>
          <w:del w:id="1038" w:author="Karissa" w:date="2015-12-01T07:21:00Z"/>
        </w:rPr>
      </w:pPr>
      <w:ins w:id="1039" w:author="Andrew Huff" w:date="2015-11-24T10:07:00Z">
        <w:del w:id="1040" w:author="Karissa" w:date="2015-12-01T07:21:00Z">
          <w:r w:rsidDel="00B65E74">
            <w:rPr>
              <w:vertAlign w:val="superscript"/>
            </w:rPr>
            <w:footnoteRef/>
          </w:r>
          <w:r w:rsidDel="00B65E74">
            <w:rPr>
              <w:sz w:val="16"/>
              <w:szCs w:val="16"/>
            </w:rPr>
            <w:delText xml:space="preserve"> Saker 2004</w:delText>
          </w:r>
        </w:del>
      </w:ins>
    </w:p>
  </w:footnote>
  <w:footnote w:id="138">
    <w:p w14:paraId="424A919D" w14:textId="77777777" w:rsidR="00207E74" w:rsidDel="00B65E74" w:rsidRDefault="00207E74" w:rsidP="00620F32">
      <w:pPr>
        <w:pStyle w:val="normal0"/>
        <w:spacing w:line="240" w:lineRule="auto"/>
        <w:rPr>
          <w:ins w:id="1041" w:author="Andrew Huff" w:date="2015-11-24T10:07:00Z"/>
          <w:del w:id="1042" w:author="Karissa" w:date="2015-12-01T07:21:00Z"/>
        </w:rPr>
      </w:pPr>
      <w:ins w:id="1043" w:author="Andrew Huff" w:date="2015-11-24T10:07:00Z">
        <w:del w:id="1044" w:author="Karissa" w:date="2015-12-01T07:21:00Z">
          <w:r w:rsidDel="00B65E74">
            <w:rPr>
              <w:vertAlign w:val="superscript"/>
            </w:rPr>
            <w:footnoteRef/>
          </w:r>
          <w:r w:rsidDel="00B65E74">
            <w:rPr>
              <w:sz w:val="16"/>
              <w:szCs w:val="16"/>
            </w:rPr>
            <w:delText xml:space="preserve"> Collin 2009; Mei 2013</w:delText>
          </w:r>
        </w:del>
      </w:ins>
    </w:p>
  </w:footnote>
  <w:footnote w:id="139">
    <w:p w14:paraId="41C101A9" w14:textId="77777777" w:rsidR="00207E74" w:rsidDel="00B65E74" w:rsidRDefault="00207E74" w:rsidP="00620F32">
      <w:pPr>
        <w:pStyle w:val="normal0"/>
        <w:spacing w:line="240" w:lineRule="auto"/>
        <w:rPr>
          <w:ins w:id="1045" w:author="Andrew Huff" w:date="2015-11-24T10:07:00Z"/>
          <w:del w:id="1046" w:author="Karissa" w:date="2015-12-01T07:21:00Z"/>
        </w:rPr>
      </w:pPr>
      <w:ins w:id="1047" w:author="Andrew Huff" w:date="2015-11-24T10:07:00Z">
        <w:del w:id="1048" w:author="Karissa" w:date="2015-12-01T07:21:00Z">
          <w:r w:rsidDel="00B65E74">
            <w:rPr>
              <w:vertAlign w:val="superscript"/>
            </w:rPr>
            <w:footnoteRef/>
          </w:r>
          <w:r w:rsidDel="00B65E74">
            <w:rPr>
              <w:sz w:val="16"/>
              <w:szCs w:val="16"/>
            </w:rPr>
            <w:delText xml:space="preserve"> UN System Influenza Coordinator &amp; World Bank 2008</w:delText>
          </w:r>
        </w:del>
      </w:ins>
    </w:p>
  </w:footnote>
  <w:footnote w:id="140">
    <w:p w14:paraId="24699121" w14:textId="77777777" w:rsidR="00207E74" w:rsidDel="00B65E74" w:rsidRDefault="00207E74" w:rsidP="00620F32">
      <w:pPr>
        <w:pStyle w:val="normal0"/>
        <w:spacing w:line="240" w:lineRule="auto"/>
        <w:rPr>
          <w:ins w:id="1049" w:author="Andrew Huff" w:date="2015-11-24T10:07:00Z"/>
          <w:del w:id="1050" w:author="Karissa" w:date="2015-12-01T07:21:00Z"/>
        </w:rPr>
      </w:pPr>
      <w:ins w:id="1051" w:author="Andrew Huff" w:date="2015-11-24T10:07:00Z">
        <w:del w:id="1052" w:author="Karissa" w:date="2015-12-01T07:21:00Z">
          <w:r w:rsidDel="00B65E74">
            <w:rPr>
              <w:vertAlign w:val="superscript"/>
            </w:rPr>
            <w:footnoteRef/>
          </w:r>
          <w:r w:rsidDel="00B65E74">
            <w:rPr>
              <w:sz w:val="16"/>
              <w:szCs w:val="16"/>
            </w:rPr>
            <w:delText xml:space="preserve"> Mei 2013</w:delText>
          </w:r>
        </w:del>
      </w:ins>
    </w:p>
  </w:footnote>
  <w:footnote w:id="141">
    <w:p w14:paraId="00F16593" w14:textId="77777777" w:rsidR="00207E74" w:rsidDel="00B65E74" w:rsidRDefault="00207E74" w:rsidP="00620F32">
      <w:pPr>
        <w:pStyle w:val="normal0"/>
        <w:spacing w:line="240" w:lineRule="auto"/>
        <w:rPr>
          <w:ins w:id="1053" w:author="Andrew Huff" w:date="2015-11-24T10:07:00Z"/>
          <w:del w:id="1054" w:author="Karissa" w:date="2015-12-01T07:21:00Z"/>
        </w:rPr>
      </w:pPr>
      <w:ins w:id="1055" w:author="Andrew Huff" w:date="2015-11-24T10:07:00Z">
        <w:del w:id="1056" w:author="Karissa" w:date="2015-12-01T07:21:00Z">
          <w:r w:rsidDel="00B65E74">
            <w:rPr>
              <w:vertAlign w:val="superscript"/>
            </w:rPr>
            <w:footnoteRef/>
          </w:r>
          <w:r w:rsidDel="00B65E74">
            <w:rPr>
              <w:sz w:val="16"/>
              <w:szCs w:val="16"/>
            </w:rPr>
            <w:delText xml:space="preserve"> Gulland 2014</w:delText>
          </w:r>
        </w:del>
      </w:ins>
    </w:p>
  </w:footnote>
  <w:footnote w:id="142">
    <w:p w14:paraId="47D26FED" w14:textId="77777777" w:rsidR="00207E74" w:rsidDel="00B65E74" w:rsidRDefault="00207E74" w:rsidP="00620F32">
      <w:pPr>
        <w:pStyle w:val="normal0"/>
        <w:spacing w:line="240" w:lineRule="auto"/>
        <w:rPr>
          <w:ins w:id="1057" w:author="Andrew Huff" w:date="2015-11-24T10:07:00Z"/>
          <w:del w:id="1058" w:author="Karissa" w:date="2015-12-01T07:21:00Z"/>
        </w:rPr>
      </w:pPr>
      <w:ins w:id="1059" w:author="Andrew Huff" w:date="2015-11-24T10:07:00Z">
        <w:del w:id="1060" w:author="Karissa" w:date="2015-12-01T07:21:00Z">
          <w:r w:rsidDel="00B65E74">
            <w:rPr>
              <w:vertAlign w:val="superscript"/>
            </w:rPr>
            <w:footnoteRef/>
          </w:r>
          <w:r w:rsidDel="00B65E74">
            <w:rPr>
              <w:sz w:val="16"/>
              <w:szCs w:val="16"/>
            </w:rPr>
            <w:delText xml:space="preserve"> </w:delText>
          </w:r>
          <w:r w:rsidDel="00B65E74">
            <w:rPr>
              <w:sz w:val="16"/>
              <w:szCs w:val="16"/>
              <w:highlight w:val="white"/>
            </w:rPr>
            <w:delText>McCarthy 2014</w:delText>
          </w:r>
        </w:del>
      </w:ins>
    </w:p>
  </w:footnote>
  <w:footnote w:id="143">
    <w:p w14:paraId="3FD696BA" w14:textId="77777777" w:rsidR="00207E74" w:rsidRPr="00895040" w:rsidRDefault="00207E74" w:rsidP="00D03112">
      <w:pPr>
        <w:pStyle w:val="FootnoteText"/>
        <w:rPr>
          <w:ins w:id="1067" w:author="Karissa Whiting" w:date="2015-12-03T12:47:00Z"/>
          <w:sz w:val="16"/>
          <w:szCs w:val="16"/>
        </w:rPr>
      </w:pPr>
      <w:ins w:id="1068" w:author="Karissa Whiting" w:date="2015-12-03T12:47:00Z">
        <w:r w:rsidRPr="00895040">
          <w:rPr>
            <w:rStyle w:val="FootnoteReference"/>
            <w:sz w:val="22"/>
            <w:szCs w:val="22"/>
          </w:rPr>
          <w:footnoteRef/>
        </w:r>
        <w:r w:rsidRPr="00895040">
          <w:rPr>
            <w:sz w:val="22"/>
            <w:szCs w:val="22"/>
          </w:rPr>
          <w:t xml:space="preserve"> </w:t>
        </w:r>
        <w:r w:rsidRPr="00895040">
          <w:rPr>
            <w:sz w:val="16"/>
            <w:szCs w:val="16"/>
          </w:rPr>
          <w:t>Bartsch et al., 2015</w:t>
        </w:r>
      </w:ins>
    </w:p>
  </w:footnote>
  <w:footnote w:id="144">
    <w:p w14:paraId="26612EA5" w14:textId="77777777" w:rsidR="00207E74" w:rsidRPr="002F249F" w:rsidRDefault="00207E74" w:rsidP="00D03112">
      <w:pPr>
        <w:pStyle w:val="FootnoteText"/>
        <w:rPr>
          <w:ins w:id="1069" w:author="Karissa Whiting" w:date="2015-12-03T12:47:00Z"/>
          <w:sz w:val="16"/>
          <w:szCs w:val="16"/>
        </w:rPr>
      </w:pPr>
      <w:ins w:id="1070" w:author="Karissa Whiting" w:date="2015-12-03T12:47:00Z">
        <w:r w:rsidRPr="002F249F">
          <w:rPr>
            <w:rStyle w:val="FootnoteReference"/>
            <w:sz w:val="22"/>
            <w:szCs w:val="22"/>
          </w:rPr>
          <w:footnoteRef/>
        </w:r>
        <w:r w:rsidRPr="002F249F">
          <w:rPr>
            <w:sz w:val="22"/>
            <w:szCs w:val="22"/>
          </w:rPr>
          <w:t xml:space="preserve"> </w:t>
        </w:r>
        <w:r w:rsidRPr="002F249F">
          <w:rPr>
            <w:sz w:val="16"/>
            <w:szCs w:val="16"/>
          </w:rPr>
          <w:t>Daly</w:t>
        </w:r>
        <w:r>
          <w:rPr>
            <w:sz w:val="16"/>
            <w:szCs w:val="16"/>
          </w:rPr>
          <w:t>,</w:t>
        </w:r>
        <w:r w:rsidRPr="002F249F">
          <w:rPr>
            <w:sz w:val="16"/>
            <w:szCs w:val="16"/>
          </w:rPr>
          <w:t xml:space="preserve"> 2014</w:t>
        </w:r>
      </w:ins>
    </w:p>
  </w:footnote>
  <w:footnote w:id="145">
    <w:p w14:paraId="794737F2" w14:textId="77777777" w:rsidR="00207E74" w:rsidRPr="002F249F" w:rsidRDefault="00207E74" w:rsidP="00D03112">
      <w:pPr>
        <w:pStyle w:val="FootnoteText"/>
        <w:rPr>
          <w:ins w:id="1071" w:author="Karissa Whiting" w:date="2015-12-03T12:47:00Z"/>
          <w:sz w:val="16"/>
          <w:szCs w:val="16"/>
        </w:rPr>
      </w:pPr>
      <w:ins w:id="1072" w:author="Karissa Whiting" w:date="2015-12-03T12:47:00Z">
        <w:r w:rsidRPr="002F249F">
          <w:rPr>
            <w:rStyle w:val="FootnoteReference"/>
            <w:sz w:val="22"/>
            <w:szCs w:val="22"/>
          </w:rPr>
          <w:footnoteRef/>
        </w:r>
        <w:r w:rsidRPr="002F249F">
          <w:rPr>
            <w:sz w:val="22"/>
            <w:szCs w:val="22"/>
          </w:rPr>
          <w:t xml:space="preserve"> </w:t>
        </w:r>
        <w:r w:rsidRPr="002F249F">
          <w:rPr>
            <w:sz w:val="16"/>
            <w:szCs w:val="16"/>
          </w:rPr>
          <w:t>Dixon et al., 2010</w:t>
        </w:r>
      </w:ins>
    </w:p>
  </w:footnote>
  <w:footnote w:id="146">
    <w:p w14:paraId="3C3A2E1C" w14:textId="77777777" w:rsidR="00207E74" w:rsidRPr="002F249F" w:rsidRDefault="00207E74" w:rsidP="00D03112">
      <w:pPr>
        <w:pStyle w:val="FootnoteText"/>
        <w:rPr>
          <w:ins w:id="1073" w:author="Karissa Whiting" w:date="2015-12-03T12:47:00Z"/>
          <w:sz w:val="16"/>
          <w:szCs w:val="16"/>
        </w:rPr>
      </w:pPr>
      <w:ins w:id="1074" w:author="Karissa Whiting" w:date="2015-12-03T12:47:00Z">
        <w:r w:rsidRPr="002F249F">
          <w:rPr>
            <w:rStyle w:val="FootnoteReference"/>
            <w:sz w:val="22"/>
            <w:szCs w:val="22"/>
          </w:rPr>
          <w:footnoteRef/>
        </w:r>
        <w:r w:rsidRPr="002F249F">
          <w:rPr>
            <w:sz w:val="22"/>
            <w:szCs w:val="22"/>
          </w:rPr>
          <w:t xml:space="preserve"> </w:t>
        </w:r>
        <w:r w:rsidRPr="002F249F">
          <w:rPr>
            <w:sz w:val="16"/>
            <w:szCs w:val="16"/>
          </w:rPr>
          <w:t>Fonkwo, 2008</w:t>
        </w:r>
      </w:ins>
    </w:p>
  </w:footnote>
  <w:footnote w:id="147">
    <w:p w14:paraId="1F07B0EE" w14:textId="77777777" w:rsidR="00207E74" w:rsidRPr="002F249F" w:rsidRDefault="00207E74" w:rsidP="00D03112">
      <w:pPr>
        <w:pStyle w:val="FootnoteText"/>
        <w:rPr>
          <w:ins w:id="1075" w:author="Karissa Whiting" w:date="2015-12-03T12:47:00Z"/>
          <w:sz w:val="16"/>
          <w:szCs w:val="16"/>
        </w:rPr>
      </w:pPr>
      <w:ins w:id="1076" w:author="Karissa Whiting" w:date="2015-12-03T12:47:00Z">
        <w:r w:rsidRPr="002F249F">
          <w:rPr>
            <w:rStyle w:val="FootnoteReference"/>
            <w:sz w:val="22"/>
            <w:szCs w:val="22"/>
          </w:rPr>
          <w:footnoteRef/>
        </w:r>
        <w:r w:rsidRPr="002F249F">
          <w:rPr>
            <w:sz w:val="22"/>
            <w:szCs w:val="22"/>
          </w:rPr>
          <w:t xml:space="preserve"> </w:t>
        </w:r>
        <w:r w:rsidRPr="002F249F">
          <w:rPr>
            <w:sz w:val="16"/>
            <w:szCs w:val="16"/>
          </w:rPr>
          <w:t>Langton, 2008</w:t>
        </w:r>
      </w:ins>
    </w:p>
  </w:footnote>
  <w:footnote w:id="148">
    <w:p w14:paraId="05EB6D8A" w14:textId="77777777" w:rsidR="00207E74" w:rsidRDefault="00207E74" w:rsidP="00D03112">
      <w:pPr>
        <w:pStyle w:val="normal0"/>
        <w:spacing w:line="240" w:lineRule="auto"/>
        <w:rPr>
          <w:ins w:id="1081" w:author="Karissa Whiting" w:date="2015-12-03T12:50:00Z"/>
        </w:rPr>
      </w:pPr>
      <w:ins w:id="1082" w:author="Karissa Whiting" w:date="2015-12-03T12:50:00Z">
        <w:r>
          <w:rPr>
            <w:vertAlign w:val="superscript"/>
          </w:rPr>
          <w:footnoteRef/>
        </w:r>
        <w:r>
          <w:rPr>
            <w:sz w:val="16"/>
            <w:szCs w:val="16"/>
          </w:rPr>
          <w:t xml:space="preserve"> Maconachie  and Hilson, 2015</w:t>
        </w:r>
      </w:ins>
    </w:p>
  </w:footnote>
  <w:footnote w:id="149">
    <w:p w14:paraId="3D6E85F6" w14:textId="77777777" w:rsidR="00207E74" w:rsidRDefault="00207E74" w:rsidP="00D03112">
      <w:pPr>
        <w:pStyle w:val="normal0"/>
        <w:spacing w:line="240" w:lineRule="auto"/>
        <w:rPr>
          <w:ins w:id="1084" w:author="Karissa Whiting" w:date="2015-12-03T12:49:00Z"/>
        </w:rPr>
      </w:pPr>
      <w:ins w:id="1085" w:author="Karissa Whiting" w:date="2015-12-03T12:49:00Z">
        <w:r>
          <w:rPr>
            <w:vertAlign w:val="superscript"/>
          </w:rPr>
          <w:footnoteRef/>
        </w:r>
        <w:r>
          <w:rPr>
            <w:sz w:val="16"/>
            <w:szCs w:val="16"/>
          </w:rPr>
          <w:t xml:space="preserve"> World Health Organization 2012</w:t>
        </w:r>
      </w:ins>
    </w:p>
  </w:footnote>
  <w:footnote w:id="150">
    <w:p w14:paraId="6E8C8986" w14:textId="77777777" w:rsidR="00207E74" w:rsidRDefault="00207E74" w:rsidP="00D03112">
      <w:pPr>
        <w:pStyle w:val="normal0"/>
        <w:spacing w:line="240" w:lineRule="auto"/>
        <w:rPr>
          <w:ins w:id="1089" w:author="Karissa Whiting" w:date="2015-12-03T12:52:00Z"/>
        </w:rPr>
      </w:pPr>
      <w:ins w:id="1090" w:author="Karissa Whiting" w:date="2015-12-03T12:52:00Z">
        <w:r>
          <w:rPr>
            <w:vertAlign w:val="superscript"/>
          </w:rPr>
          <w:footnoteRef/>
        </w:r>
        <w:r>
          <w:rPr>
            <w:sz w:val="16"/>
            <w:szCs w:val="16"/>
          </w:rPr>
          <w:t xml:space="preserve"> </w:t>
        </w:r>
        <w:r w:rsidRPr="00303C97">
          <w:rPr>
            <w:sz w:val="16"/>
            <w:szCs w:val="16"/>
          </w:rPr>
          <w:t>S</w:t>
        </w:r>
        <w:r>
          <w:rPr>
            <w:sz w:val="16"/>
            <w:szCs w:val="16"/>
          </w:rPr>
          <w:t>aker et al., 2004</w:t>
        </w:r>
      </w:ins>
    </w:p>
  </w:footnote>
  <w:footnote w:id="151">
    <w:p w14:paraId="29912F01" w14:textId="77777777" w:rsidR="00207E74" w:rsidRDefault="00207E74">
      <w:pPr>
        <w:pStyle w:val="normal0"/>
        <w:spacing w:line="240" w:lineRule="auto"/>
      </w:pPr>
      <w:r>
        <w:rPr>
          <w:vertAlign w:val="superscript"/>
        </w:rPr>
        <w:footnoteRef/>
      </w:r>
      <w:r>
        <w:rPr>
          <w:sz w:val="16"/>
          <w:szCs w:val="16"/>
        </w:rPr>
        <w:t xml:space="preserve"> CDC 2014; CDC 2015</w:t>
      </w:r>
    </w:p>
  </w:footnote>
  <w:footnote w:id="152">
    <w:p w14:paraId="41C4F096" w14:textId="77777777" w:rsidR="00207E74" w:rsidRDefault="00207E74">
      <w:pPr>
        <w:pStyle w:val="normal0"/>
        <w:spacing w:line="240" w:lineRule="auto"/>
      </w:pPr>
      <w:r>
        <w:rPr>
          <w:vertAlign w:val="superscript"/>
        </w:rPr>
        <w:footnoteRef/>
      </w:r>
      <w:r>
        <w:rPr>
          <w:sz w:val="16"/>
          <w:szCs w:val="16"/>
        </w:rPr>
        <w:t xml:space="preserve"> Google Finance</w:t>
      </w:r>
    </w:p>
  </w:footnote>
  <w:footnote w:id="153">
    <w:p w14:paraId="3B4E7F50" w14:textId="77777777" w:rsidR="00207E74" w:rsidRDefault="00207E74">
      <w:pPr>
        <w:pStyle w:val="normal0"/>
        <w:spacing w:line="240" w:lineRule="auto"/>
      </w:pPr>
      <w:r>
        <w:rPr>
          <w:vertAlign w:val="superscript"/>
        </w:rPr>
        <w:footnoteRef/>
      </w:r>
      <w:r>
        <w:rPr>
          <w:sz w:val="16"/>
          <w:szCs w:val="16"/>
        </w:rPr>
        <w:t xml:space="preserve"> Google Finance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871DF"/>
    <w:multiLevelType w:val="hybridMultilevel"/>
    <w:tmpl w:val="790C1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5376C1"/>
    <w:rsid w:val="000161FF"/>
    <w:rsid w:val="0002165D"/>
    <w:rsid w:val="00024E52"/>
    <w:rsid w:val="00027EDF"/>
    <w:rsid w:val="0003271B"/>
    <w:rsid w:val="00033A90"/>
    <w:rsid w:val="00056F87"/>
    <w:rsid w:val="00060E3A"/>
    <w:rsid w:val="00062BAF"/>
    <w:rsid w:val="000654E6"/>
    <w:rsid w:val="00066A26"/>
    <w:rsid w:val="00071647"/>
    <w:rsid w:val="00073773"/>
    <w:rsid w:val="00075E97"/>
    <w:rsid w:val="0008339A"/>
    <w:rsid w:val="00090316"/>
    <w:rsid w:val="00090A57"/>
    <w:rsid w:val="000C2C9F"/>
    <w:rsid w:val="000C387F"/>
    <w:rsid w:val="000C48AD"/>
    <w:rsid w:val="000C7031"/>
    <w:rsid w:val="000D1F6F"/>
    <w:rsid w:val="000D5479"/>
    <w:rsid w:val="000E45FE"/>
    <w:rsid w:val="00100318"/>
    <w:rsid w:val="00105EC4"/>
    <w:rsid w:val="001134A2"/>
    <w:rsid w:val="00135E71"/>
    <w:rsid w:val="00136368"/>
    <w:rsid w:val="001372D8"/>
    <w:rsid w:val="00144CA7"/>
    <w:rsid w:val="00145EE2"/>
    <w:rsid w:val="00153D18"/>
    <w:rsid w:val="0015454F"/>
    <w:rsid w:val="001639FB"/>
    <w:rsid w:val="00164676"/>
    <w:rsid w:val="00172198"/>
    <w:rsid w:val="00177FDB"/>
    <w:rsid w:val="00191036"/>
    <w:rsid w:val="00194755"/>
    <w:rsid w:val="001A001A"/>
    <w:rsid w:val="001A031B"/>
    <w:rsid w:val="001C135B"/>
    <w:rsid w:val="001D7308"/>
    <w:rsid w:val="001E16E5"/>
    <w:rsid w:val="001E2AA2"/>
    <w:rsid w:val="001E62F9"/>
    <w:rsid w:val="001F2AAF"/>
    <w:rsid w:val="001F4F8C"/>
    <w:rsid w:val="002032D4"/>
    <w:rsid w:val="00207E74"/>
    <w:rsid w:val="00214D70"/>
    <w:rsid w:val="00232E51"/>
    <w:rsid w:val="00262791"/>
    <w:rsid w:val="002643F2"/>
    <w:rsid w:val="00265105"/>
    <w:rsid w:val="002773D1"/>
    <w:rsid w:val="00280200"/>
    <w:rsid w:val="00280737"/>
    <w:rsid w:val="00293591"/>
    <w:rsid w:val="002A1EEF"/>
    <w:rsid w:val="002A652E"/>
    <w:rsid w:val="002B06E1"/>
    <w:rsid w:val="002B48FE"/>
    <w:rsid w:val="002B55F2"/>
    <w:rsid w:val="002B7EA2"/>
    <w:rsid w:val="002B7ED6"/>
    <w:rsid w:val="002C2099"/>
    <w:rsid w:val="002C512D"/>
    <w:rsid w:val="002C6536"/>
    <w:rsid w:val="002E3448"/>
    <w:rsid w:val="002F311A"/>
    <w:rsid w:val="00300A97"/>
    <w:rsid w:val="003067FA"/>
    <w:rsid w:val="00312021"/>
    <w:rsid w:val="00325B1C"/>
    <w:rsid w:val="00332DCC"/>
    <w:rsid w:val="00344785"/>
    <w:rsid w:val="00350438"/>
    <w:rsid w:val="00352056"/>
    <w:rsid w:val="00366B02"/>
    <w:rsid w:val="00383BAF"/>
    <w:rsid w:val="00394C71"/>
    <w:rsid w:val="003970E1"/>
    <w:rsid w:val="003A4F83"/>
    <w:rsid w:val="003A6C0E"/>
    <w:rsid w:val="003B126A"/>
    <w:rsid w:val="003C2AA8"/>
    <w:rsid w:val="003C3613"/>
    <w:rsid w:val="003D1277"/>
    <w:rsid w:val="003E0401"/>
    <w:rsid w:val="003F36DA"/>
    <w:rsid w:val="00400954"/>
    <w:rsid w:val="00416801"/>
    <w:rsid w:val="00422AE2"/>
    <w:rsid w:val="0044245F"/>
    <w:rsid w:val="00442C19"/>
    <w:rsid w:val="00450385"/>
    <w:rsid w:val="004837B8"/>
    <w:rsid w:val="004877A7"/>
    <w:rsid w:val="00490FA3"/>
    <w:rsid w:val="00491B2E"/>
    <w:rsid w:val="00492E86"/>
    <w:rsid w:val="004A1D5E"/>
    <w:rsid w:val="004A3DF9"/>
    <w:rsid w:val="004B5D4C"/>
    <w:rsid w:val="004C4B1F"/>
    <w:rsid w:val="004E4105"/>
    <w:rsid w:val="004F30BA"/>
    <w:rsid w:val="00503B2C"/>
    <w:rsid w:val="00504FC5"/>
    <w:rsid w:val="00515E6E"/>
    <w:rsid w:val="00521051"/>
    <w:rsid w:val="0053344A"/>
    <w:rsid w:val="005376C1"/>
    <w:rsid w:val="00537F93"/>
    <w:rsid w:val="00545CA9"/>
    <w:rsid w:val="00546B5C"/>
    <w:rsid w:val="00547535"/>
    <w:rsid w:val="00552B62"/>
    <w:rsid w:val="0056518D"/>
    <w:rsid w:val="005723F0"/>
    <w:rsid w:val="00573715"/>
    <w:rsid w:val="005823F9"/>
    <w:rsid w:val="005950C7"/>
    <w:rsid w:val="005A237A"/>
    <w:rsid w:val="005A4C65"/>
    <w:rsid w:val="005B1771"/>
    <w:rsid w:val="005C231E"/>
    <w:rsid w:val="005D5824"/>
    <w:rsid w:val="005E565D"/>
    <w:rsid w:val="005F1631"/>
    <w:rsid w:val="005F78BA"/>
    <w:rsid w:val="006048D3"/>
    <w:rsid w:val="00611CA3"/>
    <w:rsid w:val="006172BB"/>
    <w:rsid w:val="00617B8F"/>
    <w:rsid w:val="00620F32"/>
    <w:rsid w:val="00640484"/>
    <w:rsid w:val="00654E63"/>
    <w:rsid w:val="0066413C"/>
    <w:rsid w:val="00671494"/>
    <w:rsid w:val="00690393"/>
    <w:rsid w:val="006921FA"/>
    <w:rsid w:val="00694288"/>
    <w:rsid w:val="006A1583"/>
    <w:rsid w:val="006D1A99"/>
    <w:rsid w:val="006D1F95"/>
    <w:rsid w:val="006D5F9A"/>
    <w:rsid w:val="006E59E7"/>
    <w:rsid w:val="006E75F9"/>
    <w:rsid w:val="006F169E"/>
    <w:rsid w:val="006F5B2C"/>
    <w:rsid w:val="0071470F"/>
    <w:rsid w:val="00715C63"/>
    <w:rsid w:val="00724462"/>
    <w:rsid w:val="007323AC"/>
    <w:rsid w:val="00737F9D"/>
    <w:rsid w:val="0075768C"/>
    <w:rsid w:val="00762A3E"/>
    <w:rsid w:val="00772AA9"/>
    <w:rsid w:val="00774F52"/>
    <w:rsid w:val="007915EF"/>
    <w:rsid w:val="00793C42"/>
    <w:rsid w:val="007A0DB5"/>
    <w:rsid w:val="007B00D3"/>
    <w:rsid w:val="007B7452"/>
    <w:rsid w:val="007B7A14"/>
    <w:rsid w:val="007C0DCA"/>
    <w:rsid w:val="007E28D4"/>
    <w:rsid w:val="00803BD1"/>
    <w:rsid w:val="008046EA"/>
    <w:rsid w:val="00815534"/>
    <w:rsid w:val="00815666"/>
    <w:rsid w:val="00816CB0"/>
    <w:rsid w:val="00817D2D"/>
    <w:rsid w:val="008223BB"/>
    <w:rsid w:val="00822529"/>
    <w:rsid w:val="0083240A"/>
    <w:rsid w:val="008358E4"/>
    <w:rsid w:val="008364C5"/>
    <w:rsid w:val="00854C86"/>
    <w:rsid w:val="0085521C"/>
    <w:rsid w:val="00870BB4"/>
    <w:rsid w:val="008A1CA4"/>
    <w:rsid w:val="008A530F"/>
    <w:rsid w:val="008B24D8"/>
    <w:rsid w:val="008B2AC5"/>
    <w:rsid w:val="008C0DE3"/>
    <w:rsid w:val="008C6327"/>
    <w:rsid w:val="008C6890"/>
    <w:rsid w:val="008C699F"/>
    <w:rsid w:val="008E59C0"/>
    <w:rsid w:val="008F0FFF"/>
    <w:rsid w:val="008F42BC"/>
    <w:rsid w:val="009011E3"/>
    <w:rsid w:val="0090372A"/>
    <w:rsid w:val="00907E56"/>
    <w:rsid w:val="00913275"/>
    <w:rsid w:val="00913DB4"/>
    <w:rsid w:val="009143BE"/>
    <w:rsid w:val="00925885"/>
    <w:rsid w:val="009446D8"/>
    <w:rsid w:val="00946471"/>
    <w:rsid w:val="00962C6D"/>
    <w:rsid w:val="00974F5A"/>
    <w:rsid w:val="00975CA9"/>
    <w:rsid w:val="00977519"/>
    <w:rsid w:val="0099666C"/>
    <w:rsid w:val="009A1350"/>
    <w:rsid w:val="009A4C30"/>
    <w:rsid w:val="009B18B8"/>
    <w:rsid w:val="009C0CAB"/>
    <w:rsid w:val="009C7E98"/>
    <w:rsid w:val="009D26AD"/>
    <w:rsid w:val="009E22BF"/>
    <w:rsid w:val="009E42CA"/>
    <w:rsid w:val="009E5305"/>
    <w:rsid w:val="009F6FA9"/>
    <w:rsid w:val="00A01718"/>
    <w:rsid w:val="00A030E2"/>
    <w:rsid w:val="00A1640A"/>
    <w:rsid w:val="00A34299"/>
    <w:rsid w:val="00A45AAC"/>
    <w:rsid w:val="00A61261"/>
    <w:rsid w:val="00A65F60"/>
    <w:rsid w:val="00A729D4"/>
    <w:rsid w:val="00A72AF1"/>
    <w:rsid w:val="00A77F36"/>
    <w:rsid w:val="00A83230"/>
    <w:rsid w:val="00A835F6"/>
    <w:rsid w:val="00A9003B"/>
    <w:rsid w:val="00A905E6"/>
    <w:rsid w:val="00AB4B3B"/>
    <w:rsid w:val="00AC5D66"/>
    <w:rsid w:val="00AC7B93"/>
    <w:rsid w:val="00AD2E68"/>
    <w:rsid w:val="00AD6288"/>
    <w:rsid w:val="00AE07C9"/>
    <w:rsid w:val="00AE18D7"/>
    <w:rsid w:val="00AF0940"/>
    <w:rsid w:val="00B044CC"/>
    <w:rsid w:val="00B102FB"/>
    <w:rsid w:val="00B127B4"/>
    <w:rsid w:val="00B1528C"/>
    <w:rsid w:val="00B16474"/>
    <w:rsid w:val="00B21633"/>
    <w:rsid w:val="00B21A75"/>
    <w:rsid w:val="00B32BE7"/>
    <w:rsid w:val="00B35654"/>
    <w:rsid w:val="00B374DB"/>
    <w:rsid w:val="00B4282D"/>
    <w:rsid w:val="00B46460"/>
    <w:rsid w:val="00B65E74"/>
    <w:rsid w:val="00B71181"/>
    <w:rsid w:val="00B75C87"/>
    <w:rsid w:val="00B76131"/>
    <w:rsid w:val="00B76EC2"/>
    <w:rsid w:val="00B8490D"/>
    <w:rsid w:val="00BA18FE"/>
    <w:rsid w:val="00BA4DB1"/>
    <w:rsid w:val="00BB10D8"/>
    <w:rsid w:val="00BB38E8"/>
    <w:rsid w:val="00BB781B"/>
    <w:rsid w:val="00BC1629"/>
    <w:rsid w:val="00BD149C"/>
    <w:rsid w:val="00BD1A03"/>
    <w:rsid w:val="00BD5E8C"/>
    <w:rsid w:val="00C059FD"/>
    <w:rsid w:val="00C3339E"/>
    <w:rsid w:val="00C333F1"/>
    <w:rsid w:val="00C33E5B"/>
    <w:rsid w:val="00C3411E"/>
    <w:rsid w:val="00C362F9"/>
    <w:rsid w:val="00C52CC8"/>
    <w:rsid w:val="00C610F2"/>
    <w:rsid w:val="00C7297C"/>
    <w:rsid w:val="00C86995"/>
    <w:rsid w:val="00C87730"/>
    <w:rsid w:val="00C91510"/>
    <w:rsid w:val="00C92FA6"/>
    <w:rsid w:val="00CA2FF9"/>
    <w:rsid w:val="00CA5B58"/>
    <w:rsid w:val="00CC5184"/>
    <w:rsid w:val="00CD1818"/>
    <w:rsid w:val="00CD4077"/>
    <w:rsid w:val="00CE06FA"/>
    <w:rsid w:val="00CE59C4"/>
    <w:rsid w:val="00CF362F"/>
    <w:rsid w:val="00CF5F2E"/>
    <w:rsid w:val="00D03112"/>
    <w:rsid w:val="00D0719B"/>
    <w:rsid w:val="00D2307F"/>
    <w:rsid w:val="00D23751"/>
    <w:rsid w:val="00D25721"/>
    <w:rsid w:val="00D30E06"/>
    <w:rsid w:val="00D343F8"/>
    <w:rsid w:val="00D37141"/>
    <w:rsid w:val="00D421F2"/>
    <w:rsid w:val="00D449EE"/>
    <w:rsid w:val="00D466DF"/>
    <w:rsid w:val="00D54A14"/>
    <w:rsid w:val="00D57E96"/>
    <w:rsid w:val="00D609D4"/>
    <w:rsid w:val="00D64233"/>
    <w:rsid w:val="00D70E5C"/>
    <w:rsid w:val="00D732E1"/>
    <w:rsid w:val="00D7576E"/>
    <w:rsid w:val="00D857D8"/>
    <w:rsid w:val="00D94E73"/>
    <w:rsid w:val="00D961E6"/>
    <w:rsid w:val="00D9791B"/>
    <w:rsid w:val="00DA5703"/>
    <w:rsid w:val="00DA5C04"/>
    <w:rsid w:val="00DA7DB8"/>
    <w:rsid w:val="00DB6272"/>
    <w:rsid w:val="00DC0C16"/>
    <w:rsid w:val="00DC2E94"/>
    <w:rsid w:val="00DC35F6"/>
    <w:rsid w:val="00DC4E21"/>
    <w:rsid w:val="00DD2CE9"/>
    <w:rsid w:val="00DE7A1A"/>
    <w:rsid w:val="00DF3E6C"/>
    <w:rsid w:val="00E02626"/>
    <w:rsid w:val="00E110AA"/>
    <w:rsid w:val="00E12835"/>
    <w:rsid w:val="00E168B2"/>
    <w:rsid w:val="00E20F03"/>
    <w:rsid w:val="00E35662"/>
    <w:rsid w:val="00E529A3"/>
    <w:rsid w:val="00E533A8"/>
    <w:rsid w:val="00E549CB"/>
    <w:rsid w:val="00E61229"/>
    <w:rsid w:val="00E61299"/>
    <w:rsid w:val="00E6338A"/>
    <w:rsid w:val="00E72D5E"/>
    <w:rsid w:val="00E74255"/>
    <w:rsid w:val="00E92151"/>
    <w:rsid w:val="00E94C5E"/>
    <w:rsid w:val="00E963FE"/>
    <w:rsid w:val="00EA50EA"/>
    <w:rsid w:val="00EA552B"/>
    <w:rsid w:val="00EB0BB5"/>
    <w:rsid w:val="00EB12DD"/>
    <w:rsid w:val="00EB35F9"/>
    <w:rsid w:val="00EC0CD5"/>
    <w:rsid w:val="00EC48A1"/>
    <w:rsid w:val="00ED5B11"/>
    <w:rsid w:val="00EE047B"/>
    <w:rsid w:val="00EE2C7F"/>
    <w:rsid w:val="00EE70C7"/>
    <w:rsid w:val="00EF7CE9"/>
    <w:rsid w:val="00F046B8"/>
    <w:rsid w:val="00F07667"/>
    <w:rsid w:val="00F07D21"/>
    <w:rsid w:val="00F2096B"/>
    <w:rsid w:val="00F26AAA"/>
    <w:rsid w:val="00F43889"/>
    <w:rsid w:val="00F44BD5"/>
    <w:rsid w:val="00F50DFD"/>
    <w:rsid w:val="00F57F47"/>
    <w:rsid w:val="00F62017"/>
    <w:rsid w:val="00F74A59"/>
    <w:rsid w:val="00F80115"/>
    <w:rsid w:val="00F80B91"/>
    <w:rsid w:val="00FA67A1"/>
    <w:rsid w:val="00FC1FB1"/>
    <w:rsid w:val="00FC4AD5"/>
    <w:rsid w:val="00FC6687"/>
    <w:rsid w:val="00FF5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2E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A5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5B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2791"/>
    <w:rPr>
      <w:sz w:val="18"/>
      <w:szCs w:val="18"/>
    </w:rPr>
  </w:style>
  <w:style w:type="paragraph" w:styleId="CommentText">
    <w:name w:val="annotation text"/>
    <w:basedOn w:val="Normal"/>
    <w:link w:val="CommentTextChar"/>
    <w:uiPriority w:val="99"/>
    <w:semiHidden/>
    <w:unhideWhenUsed/>
    <w:rsid w:val="00262791"/>
    <w:pPr>
      <w:spacing w:line="240" w:lineRule="auto"/>
    </w:pPr>
    <w:rPr>
      <w:sz w:val="24"/>
      <w:szCs w:val="24"/>
    </w:rPr>
  </w:style>
  <w:style w:type="character" w:customStyle="1" w:styleId="CommentTextChar">
    <w:name w:val="Comment Text Char"/>
    <w:basedOn w:val="DefaultParagraphFont"/>
    <w:link w:val="CommentText"/>
    <w:uiPriority w:val="99"/>
    <w:semiHidden/>
    <w:rsid w:val="00262791"/>
    <w:rPr>
      <w:sz w:val="24"/>
      <w:szCs w:val="24"/>
    </w:rPr>
  </w:style>
  <w:style w:type="paragraph" w:styleId="CommentSubject">
    <w:name w:val="annotation subject"/>
    <w:basedOn w:val="CommentText"/>
    <w:next w:val="CommentText"/>
    <w:link w:val="CommentSubjectChar"/>
    <w:uiPriority w:val="99"/>
    <w:semiHidden/>
    <w:unhideWhenUsed/>
    <w:rsid w:val="00262791"/>
    <w:rPr>
      <w:b/>
      <w:bCs/>
      <w:sz w:val="20"/>
      <w:szCs w:val="20"/>
    </w:rPr>
  </w:style>
  <w:style w:type="character" w:customStyle="1" w:styleId="CommentSubjectChar">
    <w:name w:val="Comment Subject Char"/>
    <w:basedOn w:val="CommentTextChar"/>
    <w:link w:val="CommentSubject"/>
    <w:uiPriority w:val="99"/>
    <w:semiHidden/>
    <w:rsid w:val="00262791"/>
    <w:rPr>
      <w:b/>
      <w:bCs/>
      <w:sz w:val="20"/>
      <w:szCs w:val="20"/>
    </w:rPr>
  </w:style>
  <w:style w:type="paragraph" w:styleId="Revision">
    <w:name w:val="Revision"/>
    <w:hidden/>
    <w:uiPriority w:val="99"/>
    <w:semiHidden/>
    <w:rsid w:val="00144CA7"/>
    <w:pPr>
      <w:spacing w:line="240" w:lineRule="auto"/>
    </w:pPr>
  </w:style>
  <w:style w:type="paragraph" w:styleId="FootnoteText">
    <w:name w:val="footnote text"/>
    <w:basedOn w:val="Normal"/>
    <w:link w:val="FootnoteTextChar"/>
    <w:uiPriority w:val="99"/>
    <w:unhideWhenUsed/>
    <w:rsid w:val="0083240A"/>
    <w:pPr>
      <w:spacing w:line="240" w:lineRule="auto"/>
    </w:pPr>
    <w:rPr>
      <w:sz w:val="24"/>
      <w:szCs w:val="24"/>
    </w:rPr>
  </w:style>
  <w:style w:type="character" w:customStyle="1" w:styleId="FootnoteTextChar">
    <w:name w:val="Footnote Text Char"/>
    <w:basedOn w:val="DefaultParagraphFont"/>
    <w:link w:val="FootnoteText"/>
    <w:uiPriority w:val="99"/>
    <w:rsid w:val="0083240A"/>
    <w:rPr>
      <w:sz w:val="24"/>
      <w:szCs w:val="24"/>
    </w:rPr>
  </w:style>
  <w:style w:type="character" w:styleId="FootnoteReference">
    <w:name w:val="footnote reference"/>
    <w:basedOn w:val="DefaultParagraphFont"/>
    <w:uiPriority w:val="99"/>
    <w:unhideWhenUsed/>
    <w:rsid w:val="0083240A"/>
    <w:rPr>
      <w:vertAlign w:val="superscript"/>
    </w:rPr>
  </w:style>
  <w:style w:type="paragraph" w:styleId="Header">
    <w:name w:val="header"/>
    <w:basedOn w:val="Normal"/>
    <w:link w:val="HeaderChar"/>
    <w:uiPriority w:val="99"/>
    <w:unhideWhenUsed/>
    <w:rsid w:val="00E963FE"/>
    <w:pPr>
      <w:tabs>
        <w:tab w:val="center" w:pos="4320"/>
        <w:tab w:val="right" w:pos="8640"/>
      </w:tabs>
      <w:spacing w:line="240" w:lineRule="auto"/>
    </w:pPr>
  </w:style>
  <w:style w:type="character" w:customStyle="1" w:styleId="HeaderChar">
    <w:name w:val="Header Char"/>
    <w:basedOn w:val="DefaultParagraphFont"/>
    <w:link w:val="Header"/>
    <w:uiPriority w:val="99"/>
    <w:rsid w:val="00E963FE"/>
  </w:style>
  <w:style w:type="paragraph" w:styleId="Footer">
    <w:name w:val="footer"/>
    <w:basedOn w:val="Normal"/>
    <w:link w:val="FooterChar"/>
    <w:uiPriority w:val="99"/>
    <w:unhideWhenUsed/>
    <w:rsid w:val="00E963FE"/>
    <w:pPr>
      <w:tabs>
        <w:tab w:val="center" w:pos="4320"/>
        <w:tab w:val="right" w:pos="8640"/>
      </w:tabs>
      <w:spacing w:line="240" w:lineRule="auto"/>
    </w:pPr>
  </w:style>
  <w:style w:type="character" w:customStyle="1" w:styleId="FooterChar">
    <w:name w:val="Footer Char"/>
    <w:basedOn w:val="DefaultParagraphFont"/>
    <w:link w:val="Footer"/>
    <w:uiPriority w:val="99"/>
    <w:rsid w:val="00E963FE"/>
  </w:style>
  <w:style w:type="paragraph" w:styleId="EndnoteText">
    <w:name w:val="endnote text"/>
    <w:basedOn w:val="Normal"/>
    <w:link w:val="EndnoteTextChar"/>
    <w:uiPriority w:val="99"/>
    <w:unhideWhenUsed/>
    <w:rsid w:val="00164676"/>
    <w:pPr>
      <w:spacing w:line="240" w:lineRule="auto"/>
    </w:pPr>
    <w:rPr>
      <w:sz w:val="24"/>
      <w:szCs w:val="24"/>
    </w:rPr>
  </w:style>
  <w:style w:type="character" w:customStyle="1" w:styleId="EndnoteTextChar">
    <w:name w:val="Endnote Text Char"/>
    <w:basedOn w:val="DefaultParagraphFont"/>
    <w:link w:val="EndnoteText"/>
    <w:uiPriority w:val="99"/>
    <w:rsid w:val="00164676"/>
    <w:rPr>
      <w:sz w:val="24"/>
      <w:szCs w:val="24"/>
    </w:rPr>
  </w:style>
  <w:style w:type="character" w:styleId="EndnoteReference">
    <w:name w:val="endnote reference"/>
    <w:basedOn w:val="DefaultParagraphFont"/>
    <w:uiPriority w:val="99"/>
    <w:unhideWhenUsed/>
    <w:rsid w:val="00164676"/>
    <w:rPr>
      <w:vertAlign w:val="superscript"/>
    </w:rPr>
  </w:style>
  <w:style w:type="character" w:styleId="Hyperlink">
    <w:name w:val="Hyperlink"/>
    <w:basedOn w:val="DefaultParagraphFont"/>
    <w:uiPriority w:val="99"/>
    <w:unhideWhenUsed/>
    <w:rsid w:val="00C059FD"/>
    <w:rPr>
      <w:color w:val="0000FF" w:themeColor="hyperlink"/>
      <w:u w:val="single"/>
    </w:rPr>
  </w:style>
  <w:style w:type="character" w:styleId="FollowedHyperlink">
    <w:name w:val="FollowedHyperlink"/>
    <w:basedOn w:val="DefaultParagraphFont"/>
    <w:uiPriority w:val="99"/>
    <w:semiHidden/>
    <w:unhideWhenUsed/>
    <w:rsid w:val="00C341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302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4" Type="http://schemas.openxmlformats.org/officeDocument/2006/relationships/hyperlink" Target="http://www.nytimes.com/2014/10/22/business/demand-jumps-for-protective-equipment-as-ebola-cases-spur-hospitals-into-action.html?_r=3" TargetMode="External"/><Relationship Id="rId15" Type="http://schemas.openxmlformats.org/officeDocument/2006/relationships/hyperlink" Target="http://www.africanriskcapacity.org/" TargetMode="External"/><Relationship Id="rId16" Type="http://schemas.openxmlformats.org/officeDocument/2006/relationships/hyperlink" Target="http://www.alphaprotech.com/userfiles/doccenter/2014%20Annual%20Report%20with%20Bookmarks.pdf" TargetMode="External"/><Relationship Id="rId17" Type="http://schemas.openxmlformats.org/officeDocument/2006/relationships/hyperlink" Target="http://investor.arbutusbio.com/releasedetail.cfm?releaseid=922758" TargetMode="External"/><Relationship Id="rId18" Type="http://schemas.openxmlformats.org/officeDocument/2006/relationships/hyperlink" Target="https://www.google.com/finance?chdnp=1&amp;chdd=1&amp;chds=1&amp;chdv=1&amp;chvs=maximized&amp;chdeh=0&amp;chfdeh=0&amp;chdet=1444075200000&amp;chddm=498916&amp;chls=IntervalBasedLine&amp;q=NYSE:AZN&amp;ntsp=0&amp;ei=wGxDVuHfKZHAeIephJAE" TargetMode="External"/><Relationship Id="rId19" Type="http://schemas.openxmlformats.org/officeDocument/2006/relationships/hyperlink" Target="http://www.reuters.com/article/2013/01/21/us-reutersmagazine-davos-flu-economy-idUSBRE90K0F820130121" TargetMode="External"/><Relationship Id="rId63" Type="http://schemas.openxmlformats.org/officeDocument/2006/relationships/hyperlink" Target="http://www.who.int/tdr/publications/global_report/en/" TargetMode="External"/><Relationship Id="rId64" Type="http://schemas.openxmlformats.org/officeDocument/2006/relationships/hyperlink" Target="http://www.who.int/csr/sars/epicurve/epiindex/en/index1.html" TargetMode="External"/><Relationship Id="rId65" Type="http://schemas.openxmlformats.org/officeDocument/2006/relationships/footer" Target="footer1.xml"/><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www.news-medical.net/news/20150622/Planning-for-first-clinical-trial-of-MERS-CoV-vaccine-candidate-now-underway.aspx" TargetMode="External"/><Relationship Id="rId51" Type="http://schemas.openxmlformats.org/officeDocument/2006/relationships/hyperlink" Target="https://www.washingtonpost.com/news/to-your-health/wp/2014/10/01/when-ebola-comes-to-the-u-s-who-stands-to-profit/" TargetMode="External"/><Relationship Id="rId52" Type="http://schemas.openxmlformats.org/officeDocument/2006/relationships/hyperlink" Target="http://www.nytimes.com/2003/05/06/world/sars-epidemic-treatment-sales-us-company-s-drug-rise-chinese-try-it-against-sars.html" TargetMode="External"/><Relationship Id="rId53" Type="http://schemas.openxmlformats.org/officeDocument/2006/relationships/hyperlink" Target="http://economictimes.indiatimes.com/news/science/new-antibody-weapons-against-marburg-virus-found/articleshow/47876251.cms" TargetMode="External"/><Relationship Id="rId54" Type="http://schemas.openxmlformats.org/officeDocument/2006/relationships/hyperlink" Target="http://www.roche.com/media/store/releases/med-cor-2006-02-01.htm" TargetMode="External"/><Relationship Id="rId55" Type="http://schemas.openxmlformats.org/officeDocument/2006/relationships/hyperlink" Target="http://business.financialpost.com/investing/how-ebola-could-affect-your-stock-portfolio" TargetMode="External"/><Relationship Id="rId56" Type="http://schemas.openxmlformats.org/officeDocument/2006/relationships/hyperlink" Target="http://www.upi.com/Top_News/World-News/2015/07/24/South-Korea-faces-end-of-MERS-outbreak-but-economic-woes-remain/3211437761351/" TargetMode="External"/><Relationship Id="rId57" Type="http://schemas.openxmlformats.org/officeDocument/2006/relationships/hyperlink" Target="https://www.census.gov/foreign-trade/statistics/highlights/toppartners.html" TargetMode="External"/><Relationship Id="rId58" Type="http://schemas.openxmlformats.org/officeDocument/2006/relationships/hyperlink" Target="https://www.visiongain.com/Content/3/About-Us" TargetMode="External"/><Relationship Id="rId59" Type="http://schemas.openxmlformats.org/officeDocument/2006/relationships/hyperlink" Target="http://www.reuters.com/article/2015/03/26/us-global-pandemics-insurance-idUSKBN0MM1XD20150326" TargetMode="External"/><Relationship Id="rId40" Type="http://schemas.openxmlformats.org/officeDocument/2006/relationships/hyperlink" Target="http://abcnews.go.com/Business/ebola-virus-hammers-airline-stocks-boosts-pharma-stocks/story?id=25895726" TargetMode="External"/><Relationship Id="rId41" Type="http://schemas.openxmlformats.org/officeDocument/2006/relationships/hyperlink" Target="http://americasmarkets.usatoday.com/2014/10/14/how-to-profit-from-ebola/?sf32477333=1" TargetMode="External"/><Relationship Id="rId42" Type="http://schemas.openxmlformats.org/officeDocument/2006/relationships/hyperlink" Target="http://quicktake.morningstar.com/stocknet/secdocuments.aspx?symbol=lake" TargetMode="External"/><Relationship Id="rId43" Type="http://schemas.openxmlformats.org/officeDocument/2006/relationships/hyperlink" Target="http://www.nasdaq.com/symbol/lake/financials?query=income-statement" TargetMode="External"/><Relationship Id="rId44" Type="http://schemas.openxmlformats.org/officeDocument/2006/relationships/hyperlink" Target="http://www.nytimes.com/2003/04/06/business/yourmoney/06BDIG.html" TargetMode="External"/><Relationship Id="rId45" Type="http://schemas.openxmlformats.org/officeDocument/2006/relationships/hyperlink" Target="http://usa.marsh.com/Portals/9/Documents/Pandemic_Insurance_Program_Options_Sept2009.pdf" TargetMode="External"/><Relationship Id="rId46" Type="http://schemas.openxmlformats.org/officeDocument/2006/relationships/hyperlink" Target="http://www.scientificamerican.com/article/cross-border-ebola-outbreak-a-first-for-deadly-virus/" TargetMode="External"/><Relationship Id="rId47" Type="http://schemas.openxmlformats.org/officeDocument/2006/relationships/hyperlink" Target="http://www.bmj.com/content/349/bmj.g7503" TargetMode="External"/><Relationship Id="rId48" Type="http://schemas.openxmlformats.org/officeDocument/2006/relationships/hyperlink" Target="https://www.medline.com/about-us/key-facts/" TargetMode="External"/><Relationship Id="rId49" Type="http://schemas.openxmlformats.org/officeDocument/2006/relationships/hyperlink" Target="http://www.nasdaq.com/symbol/lake/financials?query=income-statemen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30" Type="http://schemas.openxmlformats.org/officeDocument/2006/relationships/hyperlink" Target="http://www.wgains.com/launches-pandemic-response/" TargetMode="External"/><Relationship Id="rId31" Type="http://schemas.openxmlformats.org/officeDocument/2006/relationships/hyperlink" Target="http://www.wsj.com/articles/fear-of-mers-risks-infecting-south-koreas-economy-1433928403" TargetMode="External"/><Relationship Id="rId32" Type="http://schemas.openxmlformats.org/officeDocument/2006/relationships/hyperlink" Target="http://www.globalhealth.gov/global-health-topics/global-health-security/ghsagenda.html" TargetMode="External"/><Relationship Id="rId33" Type="http://schemas.openxmlformats.org/officeDocument/2006/relationships/hyperlink" Target="http://www.bmj.com/content/340/bmj.c2947" TargetMode="External"/><Relationship Id="rId34" Type="http://schemas.openxmlformats.org/officeDocument/2006/relationships/hyperlink" Target="http://www.bmj.com/content/349/bmj.g5975" TargetMode="External"/><Relationship Id="rId35" Type="http://schemas.openxmlformats.org/officeDocument/2006/relationships/hyperlink" Target="https://www.economydrug.net/patient-resources/article/701555/drug-might-fight-ebola-like-marburg-virus" TargetMode="External"/><Relationship Id="rId36" Type="http://schemas.openxmlformats.org/officeDocument/2006/relationships/hyperlink" Target="http://www.scidev.net/global/health/news/china-boosts-funding-for-sars-research.html" TargetMode="External"/><Relationship Id="rId37" Type="http://schemas.openxmlformats.org/officeDocument/2006/relationships/hyperlink" Target="http://www.abc.net.au/news/2014-04-29/marketing-aussie-beef-to-middle-east/5417236" TargetMode="External"/><Relationship Id="rId38" Type="http://schemas.openxmlformats.org/officeDocument/2006/relationships/hyperlink" Target="http://info.hktdc.com/alert/cba-e0306sp-4.htm" TargetMode="External"/><Relationship Id="rId39" Type="http://schemas.openxmlformats.org/officeDocument/2006/relationships/hyperlink" Target="http://www.prnewswire.com/news-releases/kalorama-vaccines-a-255-billion-dollar-business-in-2014-300035312.html" TargetMode="External"/><Relationship Id="rId20" Type="http://schemas.openxmlformats.org/officeDocument/2006/relationships/hyperlink" Target="http://www.cdc.gov/vhf/ebola/outbreaks/2014-west-africa/cumulative-cases-graphs.html" TargetMode="External"/><Relationship Id="rId21" Type="http://schemas.openxmlformats.org/officeDocument/2006/relationships/hyperlink" Target="http://www.cdc.gov/vhf/ebola/outbreaks/2014-west-africa/united-states-imported-case.html" TargetMode="External"/><Relationship Id="rId22" Type="http://schemas.openxmlformats.org/officeDocument/2006/relationships/hyperlink" Target="http://www.chicagotribune.com/news/local/breaking/ct-ebola-equipment-sales-met-20141015-story.html" TargetMode="External"/><Relationship Id="rId23" Type="http://schemas.openxmlformats.org/officeDocument/2006/relationships/hyperlink" Target="https://clinicaltrials.gov/show/NCT00997607" TargetMode="External"/><Relationship Id="rId24" Type="http://schemas.openxmlformats.org/officeDocument/2006/relationships/hyperlink" Target="http://www.nytimes.com/2003/05/28/news/28iht-innovate.html" TargetMode="External"/><Relationship Id="rId25" Type="http://schemas.openxmlformats.org/officeDocument/2006/relationships/hyperlink" Target="http://money.cnn.com/2014/10/15/investing/ebola-spooks-wall-street-investors-stocks/" TargetMode="External"/><Relationship Id="rId26" Type="http://schemas.openxmlformats.org/officeDocument/2006/relationships/hyperlink" Target="http://abcnews.go.com/Business/big-business-swine-flu/story?id=8820642" TargetMode="External"/><Relationship Id="rId27" Type="http://schemas.openxmlformats.org/officeDocument/2006/relationships/hyperlink" Target="http://abcnews.go.com/Business/big-business-swine-flu/story?id=8820642" TargetMode="External"/><Relationship Id="rId28" Type="http://schemas.openxmlformats.org/officeDocument/2006/relationships/hyperlink" Target="https://www.ftc.gov/news-events/press-releases/2003/05/ftc-and-fda-crack-down-internet-marketers-bogus-sars-prevention" TargetMode="External"/><Relationship Id="rId29" Type="http://schemas.openxmlformats.org/officeDocument/2006/relationships/hyperlink" Target="http://www.forbes.com/companies/medline-industries/" TargetMode="External"/><Relationship Id="rId60" Type="http://schemas.openxmlformats.org/officeDocument/2006/relationships/hyperlink" Target="http://www.worldbank.org/en/topic/health/brief/pandemic-risk-one-health" TargetMode="External"/><Relationship Id="rId61" Type="http://schemas.openxmlformats.org/officeDocument/2006/relationships/hyperlink" Target="http://www.worldbank.org/en/topic/pandemics/brief/pandemic-emergency-facility-frequently-asked-questions" TargetMode="External"/><Relationship Id="rId62" Type="http://schemas.openxmlformats.org/officeDocument/2006/relationships/hyperlink" Target="http://data.worldbank.org/indicator/TG.VAL.TOTL.GD.ZS?page=1" TargetMode="Externa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11151-ED80-E849-AE2F-F88F8A658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9982</Words>
  <Characters>56901</Characters>
  <Application>Microsoft Macintosh Word</Application>
  <DocSecurity>0</DocSecurity>
  <Lines>474</Lines>
  <Paragraphs>133</Paragraphs>
  <ScaleCrop>false</ScaleCrop>
  <Company>Ecohelth Alliance</Company>
  <LinksUpToDate>false</LinksUpToDate>
  <CharactersWithSpaces>66750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dc:creator>
  <cp:keywords/>
  <dc:description/>
  <cp:lastModifiedBy>Karissa Whiting</cp:lastModifiedBy>
  <cp:revision>3</cp:revision>
  <dcterms:created xsi:type="dcterms:W3CDTF">2015-12-03T19:27:00Z</dcterms:created>
  <dcterms:modified xsi:type="dcterms:W3CDTF">2015-12-03T19:28:00Z</dcterms:modified>
</cp:coreProperties>
</file>